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24" w:rsidRDefault="00A36B35" w:rsidP="00941557">
      <w:pPr>
        <w:shd w:val="solid" w:color="FFFFFF" w:fill="auto"/>
        <w:autoSpaceDN w:val="0"/>
        <w:spacing w:afterLines="100"/>
        <w:jc w:val="center"/>
        <w:rPr>
          <w:rFonts w:ascii="仿宋_GB2312" w:eastAsia="仿宋_GB2312"/>
          <w:color w:val="000000" w:themeColor="text1"/>
          <w:szCs w:val="28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44"/>
          <w:szCs w:val="44"/>
        </w:rPr>
        <w:t>食品留样制度</w:t>
      </w:r>
    </w:p>
    <w:p w:rsidR="00585B24" w:rsidRDefault="00A36B35" w:rsidP="00DD47B1">
      <w:pPr>
        <w:spacing w:line="500" w:lineRule="exact"/>
        <w:ind w:firstLineChars="200" w:firstLine="561"/>
        <w:rPr>
          <w:rFonts w:ascii="仿宋_GB2312" w:eastAsia="仿宋_GB2312" w:hAnsi="宋体" w:cs="宋体"/>
          <w:color w:val="000000" w:themeColor="text1"/>
          <w:sz w:val="28"/>
          <w:szCs w:val="28"/>
        </w:rPr>
      </w:pPr>
      <w:r w:rsidRPr="00941557">
        <w:rPr>
          <w:rFonts w:ascii="华文中宋" w:eastAsia="华文中宋" w:hAnsi="华文中宋" w:cs="黑体" w:hint="eastAsia"/>
          <w:b/>
          <w:color w:val="000000" w:themeColor="text1"/>
          <w:sz w:val="28"/>
          <w:szCs w:val="28"/>
        </w:rPr>
        <w:t>一、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学校食堂（含托幼机构食堂）、养老机构食堂、医疗机构食堂、中央厨房、集体用餐配送单位、建筑工地食堂（供餐人数超过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1</w:t>
      </w:r>
      <w:r>
        <w:rPr>
          <w:rFonts w:ascii="仿宋_GB2312" w:eastAsia="仿宋_GB2312" w:hAnsi="宋体" w:cs="宋体"/>
          <w:color w:val="000000" w:themeColor="text1"/>
          <w:sz w:val="28"/>
          <w:szCs w:val="28"/>
        </w:rPr>
        <w:t>00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人）和餐饮服务提供者（集体聚餐人数超过</w:t>
      </w:r>
      <w:r>
        <w:rPr>
          <w:rFonts w:ascii="仿宋_GB2312" w:eastAsia="仿宋_GB2312" w:hAnsi="宋体" w:cs="宋体"/>
          <w:color w:val="000000" w:themeColor="text1"/>
          <w:sz w:val="28"/>
          <w:szCs w:val="28"/>
        </w:rPr>
        <w:t>100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人或为重大活动供餐），每餐次的食品</w:t>
      </w:r>
      <w:r>
        <w:rPr>
          <w:rFonts w:ascii="仿宋_GB2312" w:eastAsia="仿宋_GB2312" w:hAnsi="宋体" w:cs="宋体" w:hint="eastAsia"/>
          <w:b/>
          <w:bCs/>
          <w:color w:val="000000" w:themeColor="text1"/>
          <w:sz w:val="28"/>
          <w:szCs w:val="28"/>
        </w:rPr>
        <w:t>成品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应留样。</w:t>
      </w:r>
    </w:p>
    <w:p w:rsidR="00585B24" w:rsidRDefault="00A36B35">
      <w:pPr>
        <w:spacing w:line="500" w:lineRule="exact"/>
        <w:ind w:firstLineChars="200" w:firstLine="560"/>
        <w:rPr>
          <w:rFonts w:ascii="仿宋_GB2312" w:eastAsia="仿宋_GB2312" w:hAnsi="宋体" w:cs="宋体"/>
          <w:color w:val="000000" w:themeColor="text1"/>
          <w:sz w:val="28"/>
          <w:szCs w:val="28"/>
        </w:rPr>
      </w:pP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其他餐饮服务提供者宜根据供餐对象、供餐人数、食品品种、食品安全控制能力和有关规定，进行食品成品留样。</w:t>
      </w:r>
    </w:p>
    <w:p w:rsidR="00585B24" w:rsidRDefault="00A36B35" w:rsidP="00DD47B1">
      <w:pPr>
        <w:spacing w:line="500" w:lineRule="exact"/>
        <w:ind w:firstLineChars="200" w:firstLine="561"/>
        <w:rPr>
          <w:rFonts w:ascii="仿宋_GB2312" w:eastAsia="仿宋_GB2312" w:hAnsi="宋体" w:cs="宋体"/>
          <w:color w:val="000000" w:themeColor="text1"/>
          <w:sz w:val="28"/>
          <w:szCs w:val="28"/>
        </w:rPr>
      </w:pPr>
      <w:r w:rsidRPr="00941557">
        <w:rPr>
          <w:rFonts w:ascii="华文中宋" w:eastAsia="华文中宋" w:hAnsi="华文中宋" w:cs="黑体" w:hint="eastAsia"/>
          <w:b/>
          <w:color w:val="000000" w:themeColor="text1"/>
          <w:sz w:val="28"/>
          <w:szCs w:val="28"/>
        </w:rPr>
        <w:t>二</w:t>
      </w: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、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应将留样食品按照品种分别盛放于清洗</w:t>
      </w:r>
      <w:r>
        <w:rPr>
          <w:rFonts w:ascii="仿宋_GB2312" w:eastAsia="仿宋_GB2312" w:hAnsi="宋体" w:cs="宋体" w:hint="eastAsia"/>
          <w:b/>
          <w:bCs/>
          <w:color w:val="000000" w:themeColor="text1"/>
          <w:sz w:val="28"/>
          <w:szCs w:val="28"/>
        </w:rPr>
        <w:t>消毒后的专用密闭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容器内，在</w:t>
      </w:r>
      <w:r>
        <w:rPr>
          <w:rFonts w:ascii="仿宋_GB2312" w:eastAsia="仿宋_GB2312" w:hAnsi="宋体" w:cs="宋体" w:hint="eastAsia"/>
          <w:b/>
          <w:bCs/>
          <w:color w:val="000000" w:themeColor="text1"/>
          <w:sz w:val="28"/>
          <w:szCs w:val="28"/>
        </w:rPr>
        <w:t>专用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设备中</w:t>
      </w:r>
      <w:r>
        <w:rPr>
          <w:rFonts w:ascii="仿宋_GB2312" w:eastAsia="仿宋_GB2312" w:hAnsi="宋体" w:cs="宋体" w:hint="eastAsia"/>
          <w:b/>
          <w:bCs/>
          <w:color w:val="000000" w:themeColor="text1"/>
          <w:sz w:val="28"/>
          <w:szCs w:val="28"/>
        </w:rPr>
        <w:t>冷藏存放</w:t>
      </w:r>
      <w:r>
        <w:rPr>
          <w:rFonts w:ascii="仿宋_GB2312" w:eastAsia="仿宋_GB2312" w:hAnsi="宋体" w:cs="宋体" w:hint="eastAsia"/>
          <w:b/>
          <w:bCs/>
          <w:color w:val="000000" w:themeColor="text1"/>
          <w:sz w:val="28"/>
          <w:szCs w:val="28"/>
        </w:rPr>
        <w:t>48</w:t>
      </w:r>
      <w:r>
        <w:rPr>
          <w:rFonts w:ascii="仿宋_GB2312" w:eastAsia="仿宋_GB2312" w:hAnsi="宋体" w:cs="宋体" w:hint="eastAsia"/>
          <w:b/>
          <w:bCs/>
          <w:color w:val="000000" w:themeColor="text1"/>
          <w:sz w:val="28"/>
          <w:szCs w:val="28"/>
        </w:rPr>
        <w:t>小时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以上。每个品种的留样量应能满足检验检测需要，且</w:t>
      </w:r>
      <w:r>
        <w:rPr>
          <w:rFonts w:ascii="仿宋_GB2312" w:eastAsia="仿宋_GB2312" w:hAnsi="宋体" w:cs="宋体" w:hint="eastAsia"/>
          <w:b/>
          <w:bCs/>
          <w:color w:val="000000" w:themeColor="text1"/>
          <w:sz w:val="28"/>
          <w:szCs w:val="28"/>
        </w:rPr>
        <w:t>不少于</w:t>
      </w:r>
      <w:r>
        <w:rPr>
          <w:rFonts w:ascii="仿宋_GB2312" w:eastAsia="仿宋_GB2312" w:hAnsi="宋体" w:cs="宋体" w:hint="eastAsia"/>
          <w:b/>
          <w:bCs/>
          <w:color w:val="000000" w:themeColor="text1"/>
          <w:sz w:val="28"/>
          <w:szCs w:val="28"/>
        </w:rPr>
        <w:t>125g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。</w:t>
      </w:r>
    </w:p>
    <w:p w:rsidR="00585B24" w:rsidRDefault="00A36B35" w:rsidP="00DD47B1">
      <w:pPr>
        <w:spacing w:line="500" w:lineRule="exact"/>
        <w:ind w:firstLineChars="200" w:firstLine="561"/>
        <w:rPr>
          <w:rFonts w:ascii="仿宋_GB2312" w:eastAsia="仿宋_GB2312"/>
          <w:color w:val="000000" w:themeColor="text1"/>
          <w:sz w:val="28"/>
          <w:szCs w:val="28"/>
        </w:rPr>
      </w:pPr>
      <w:r w:rsidRPr="00941557">
        <w:rPr>
          <w:rFonts w:ascii="华文中宋" w:eastAsia="华文中宋" w:hAnsi="华文中宋" w:cs="黑体" w:hint="eastAsia"/>
          <w:b/>
          <w:color w:val="000000" w:themeColor="text1"/>
          <w:sz w:val="28"/>
          <w:szCs w:val="28"/>
        </w:rPr>
        <w:t>三、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在盛放留样食品的容器上应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标注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留样食品名称、留样时间（月、日、时），或者标注与留样记录相对应的标识。</w:t>
      </w:r>
    </w:p>
    <w:p w:rsidR="00585B24" w:rsidRDefault="00A36B35" w:rsidP="00DD47B1">
      <w:pPr>
        <w:spacing w:line="500" w:lineRule="exact"/>
        <w:ind w:firstLineChars="200" w:firstLine="561"/>
        <w:rPr>
          <w:rFonts w:ascii="仿宋_GB2312" w:eastAsia="仿宋_GB2312"/>
          <w:color w:val="000000" w:themeColor="text1"/>
          <w:sz w:val="28"/>
          <w:szCs w:val="28"/>
        </w:rPr>
      </w:pPr>
      <w:r w:rsidRPr="00941557">
        <w:rPr>
          <w:rFonts w:ascii="华文中宋" w:eastAsia="华文中宋" w:hAnsi="华文中宋" w:cs="黑体" w:hint="eastAsia"/>
          <w:b/>
          <w:color w:val="000000" w:themeColor="text1"/>
          <w:sz w:val="28"/>
          <w:szCs w:val="28"/>
        </w:rPr>
        <w:t>四、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应由专人管理留样食品、记录留样情况，记录内容包括留样食品名称、留样时间（月、日、时）、留样人员等。</w:t>
      </w:r>
    </w:p>
    <w:p w:rsidR="00585B24" w:rsidRDefault="00A36B35" w:rsidP="00DD47B1">
      <w:pPr>
        <w:spacing w:line="500" w:lineRule="exact"/>
        <w:ind w:firstLineChars="200" w:firstLine="561"/>
        <w:rPr>
          <w:rFonts w:ascii="仿宋_GB2312" w:eastAsia="仿宋_GB2312"/>
          <w:color w:val="000000" w:themeColor="text1"/>
          <w:sz w:val="28"/>
          <w:szCs w:val="28"/>
        </w:rPr>
      </w:pPr>
      <w:r w:rsidRPr="00941557">
        <w:rPr>
          <w:rFonts w:ascii="华文中宋" w:eastAsia="华文中宋" w:hAnsi="华文中宋" w:cs="黑体" w:hint="eastAsia"/>
          <w:b/>
          <w:color w:val="000000" w:themeColor="text1"/>
          <w:sz w:val="28"/>
          <w:szCs w:val="28"/>
        </w:rPr>
        <w:t>五、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为保证</w:t>
      </w:r>
      <w:r>
        <w:rPr>
          <w:rFonts w:ascii="仿宋_GB2312" w:eastAsia="仿宋_GB2312"/>
          <w:color w:val="000000" w:themeColor="text1"/>
          <w:sz w:val="28"/>
          <w:szCs w:val="28"/>
        </w:rPr>
        <w:t>留样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食品检测时的准确性，另要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注意一是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取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存食</w:t>
      </w:r>
      <w:proofErr w:type="gramStart"/>
      <w:r>
        <w:rPr>
          <w:rFonts w:ascii="仿宋_GB2312" w:eastAsia="仿宋_GB2312" w:hint="eastAsia"/>
          <w:color w:val="000000" w:themeColor="text1"/>
          <w:sz w:val="28"/>
          <w:szCs w:val="28"/>
        </w:rPr>
        <w:t>品过程</w:t>
      </w:r>
      <w:proofErr w:type="gramEnd"/>
      <w:r>
        <w:rPr>
          <w:rFonts w:ascii="仿宋_GB2312" w:eastAsia="仿宋_GB2312" w:hint="eastAsia"/>
          <w:color w:val="000000" w:themeColor="text1"/>
          <w:sz w:val="28"/>
          <w:szCs w:val="28"/>
        </w:rPr>
        <w:t>时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不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被污染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（用经消毒的取样工用具，操作过程不得有污染）；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二是</w:t>
      </w:r>
      <w:r>
        <w:rPr>
          <w:rFonts w:ascii="仿宋_GB2312" w:eastAsia="仿宋_GB2312"/>
          <w:color w:val="000000" w:themeColor="text1"/>
          <w:sz w:val="28"/>
          <w:szCs w:val="28"/>
        </w:rPr>
        <w:t>留样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容器一定要保持密封，不能有漏缝；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三是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注意留样量要达到要求；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四是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注意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待留样食品冷却后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,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及时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放入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0-</w:t>
      </w:r>
      <w:r>
        <w:rPr>
          <w:rFonts w:ascii="仿宋_GB2312" w:eastAsia="仿宋_GB2312"/>
          <w:color w:val="000000" w:themeColor="text1"/>
          <w:sz w:val="28"/>
          <w:szCs w:val="28"/>
        </w:rPr>
        <w:t>8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℃专用</w:t>
      </w:r>
      <w:r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冷藏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冰箱内，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禁止冷冻；</w:t>
      </w:r>
      <w:r>
        <w:rPr>
          <w:rFonts w:ascii="仿宋_GB2312" w:eastAsia="仿宋_GB2312" w:hint="eastAsia"/>
          <w:b/>
          <w:bCs/>
          <w:color w:val="000000" w:themeColor="text1"/>
          <w:sz w:val="28"/>
          <w:szCs w:val="28"/>
        </w:rPr>
        <w:t>五是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应按期限要求保留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。过期再进行处理。</w:t>
      </w:r>
    </w:p>
    <w:p w:rsidR="00585B24" w:rsidRDefault="00A36B35" w:rsidP="00DD47B1">
      <w:pPr>
        <w:spacing w:line="500" w:lineRule="exact"/>
        <w:ind w:firstLineChars="200" w:firstLine="561"/>
        <w:rPr>
          <w:rFonts w:ascii="仿宋_GB2312" w:eastAsia="仿宋_GB2312"/>
          <w:color w:val="000000" w:themeColor="text1"/>
          <w:sz w:val="28"/>
          <w:szCs w:val="28"/>
        </w:rPr>
      </w:pPr>
      <w:r w:rsidRPr="00941557">
        <w:rPr>
          <w:rFonts w:ascii="华文中宋" w:eastAsia="华文中宋" w:hAnsi="华文中宋" w:cs="黑体" w:hint="eastAsia"/>
          <w:b/>
          <w:color w:val="000000" w:themeColor="text1"/>
          <w:sz w:val="28"/>
          <w:szCs w:val="28"/>
        </w:rPr>
        <w:t>六、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如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进餐者有异常，立即封存</w:t>
      </w:r>
      <w:r>
        <w:rPr>
          <w:rFonts w:ascii="仿宋_GB2312" w:eastAsia="仿宋_GB2312"/>
          <w:color w:val="000000" w:themeColor="text1"/>
          <w:sz w:val="28"/>
          <w:szCs w:val="28"/>
        </w:rPr>
        <w:t>留样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食品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，以备送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食品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检测部门查验。</w:t>
      </w:r>
    </w:p>
    <w:p w:rsidR="00585B24" w:rsidRDefault="00DD47B1" w:rsidP="00DD47B1">
      <w:pPr>
        <w:spacing w:line="500" w:lineRule="exact"/>
        <w:ind w:firstLineChars="200" w:firstLine="561"/>
        <w:rPr>
          <w:rFonts w:ascii="仿宋_GB2312" w:eastAsia="仿宋_GB2312"/>
          <w:color w:val="000000" w:themeColor="text1"/>
          <w:sz w:val="28"/>
          <w:szCs w:val="28"/>
        </w:rPr>
      </w:pPr>
      <w:ins w:id="0" w:author="华艳萍" w:date="2019-09-04T18:46:00Z">
        <w:r>
          <w:rPr>
            <w:rFonts w:ascii="华文中宋" w:eastAsia="华文中宋" w:hAnsi="华文中宋" w:cs="黑体" w:hint="eastAsia"/>
            <w:b/>
            <w:noProof/>
            <w:color w:val="000000" w:themeColor="text1"/>
            <w:sz w:val="28"/>
            <w:szCs w:val="28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1000125</wp:posOffset>
              </wp:positionH>
              <wp:positionV relativeFrom="paragraph">
                <wp:posOffset>582295</wp:posOffset>
              </wp:positionV>
              <wp:extent cx="828675" cy="1019175"/>
              <wp:effectExtent l="0" t="0" r="0" b="0"/>
              <wp:wrapNone/>
              <wp:docPr id="6" name="图片 2" descr="D:\宣传资料\宣传用图\设计用图\局徽、章\市场监管委logo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" name="Picture 2" descr="D:\宣传资料\宣传用图\设计用图\局徽、章\市场监管委logo.png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28675" cy="10191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ins>
      <w:r w:rsidR="00A36B35" w:rsidRPr="00941557">
        <w:rPr>
          <w:rFonts w:ascii="华文中宋" w:eastAsia="华文中宋" w:hAnsi="华文中宋" w:cs="黑体" w:hint="eastAsia"/>
          <w:b/>
          <w:color w:val="000000" w:themeColor="text1"/>
          <w:sz w:val="28"/>
          <w:szCs w:val="28"/>
        </w:rPr>
        <w:t>七、</w:t>
      </w:r>
      <w:r w:rsidR="00A36B35">
        <w:rPr>
          <w:rFonts w:ascii="仿宋_GB2312" w:eastAsia="仿宋_GB2312" w:hint="eastAsia"/>
          <w:color w:val="000000" w:themeColor="text1"/>
          <w:sz w:val="28"/>
          <w:szCs w:val="28"/>
        </w:rPr>
        <w:t>承担</w:t>
      </w:r>
      <w:r w:rsidR="00A36B35">
        <w:rPr>
          <w:rFonts w:ascii="仿宋_GB2312" w:eastAsia="仿宋_GB2312"/>
          <w:color w:val="000000" w:themeColor="text1"/>
          <w:sz w:val="28"/>
          <w:szCs w:val="28"/>
        </w:rPr>
        <w:t>重</w:t>
      </w:r>
      <w:r w:rsidR="00A36B35">
        <w:rPr>
          <w:rFonts w:ascii="仿宋_GB2312" w:eastAsia="仿宋_GB2312" w:hint="eastAsia"/>
          <w:color w:val="000000" w:themeColor="text1"/>
          <w:sz w:val="28"/>
          <w:szCs w:val="28"/>
        </w:rPr>
        <w:t>大</w:t>
      </w:r>
      <w:r w:rsidR="00A36B35">
        <w:rPr>
          <w:rFonts w:ascii="仿宋_GB2312" w:eastAsia="仿宋_GB2312"/>
          <w:color w:val="000000" w:themeColor="text1"/>
          <w:sz w:val="28"/>
          <w:szCs w:val="28"/>
        </w:rPr>
        <w:t>活动</w:t>
      </w:r>
      <w:r w:rsidR="00A36B35">
        <w:rPr>
          <w:rFonts w:ascii="仿宋_GB2312" w:eastAsia="仿宋_GB2312" w:hint="eastAsia"/>
          <w:color w:val="000000" w:themeColor="text1"/>
          <w:sz w:val="28"/>
          <w:szCs w:val="28"/>
        </w:rPr>
        <w:t>供餐</w:t>
      </w:r>
      <w:r w:rsidR="00A36B35">
        <w:rPr>
          <w:rFonts w:ascii="仿宋_GB2312" w:eastAsia="仿宋_GB2312" w:hint="eastAsia"/>
          <w:color w:val="000000" w:themeColor="text1"/>
          <w:sz w:val="28"/>
          <w:szCs w:val="28"/>
        </w:rPr>
        <w:t>的餐饮服务单位，</w:t>
      </w:r>
      <w:r w:rsidR="00A36B35">
        <w:rPr>
          <w:rFonts w:ascii="仿宋_GB2312" w:eastAsia="仿宋_GB2312"/>
          <w:color w:val="000000" w:themeColor="text1"/>
          <w:sz w:val="28"/>
          <w:szCs w:val="28"/>
        </w:rPr>
        <w:t>食品留样存放的冰箱应专人负责</w:t>
      </w:r>
      <w:r w:rsidR="00A36B35">
        <w:rPr>
          <w:rFonts w:ascii="仿宋_GB2312" w:eastAsia="仿宋_GB2312" w:hint="eastAsia"/>
          <w:color w:val="000000" w:themeColor="text1"/>
          <w:sz w:val="28"/>
          <w:szCs w:val="28"/>
        </w:rPr>
        <w:t>、</w:t>
      </w:r>
      <w:r w:rsidR="00A36B35">
        <w:rPr>
          <w:rFonts w:ascii="仿宋_GB2312" w:eastAsia="仿宋_GB2312"/>
          <w:color w:val="000000" w:themeColor="text1"/>
          <w:sz w:val="28"/>
          <w:szCs w:val="28"/>
        </w:rPr>
        <w:t>上锁保管。</w:t>
      </w:r>
    </w:p>
    <w:p w:rsidR="00585B24" w:rsidRDefault="00585B24">
      <w:pPr>
        <w:spacing w:line="50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8"/>
        </w:rPr>
      </w:pPr>
    </w:p>
    <w:p w:rsidR="00585B24" w:rsidDel="00DD47B1" w:rsidRDefault="00DD47B1" w:rsidP="00DD47B1">
      <w:pPr>
        <w:spacing w:line="500" w:lineRule="exact"/>
        <w:ind w:firstLineChars="200" w:firstLine="641"/>
        <w:rPr>
          <w:del w:id="1" w:author="华艳萍" w:date="2019-09-04T18:46:00Z"/>
          <w:rFonts w:ascii="仿宋_GB2312" w:eastAsia="仿宋_GB2312"/>
          <w:color w:val="000000" w:themeColor="text1"/>
          <w:sz w:val="28"/>
          <w:szCs w:val="28"/>
        </w:rPr>
        <w:pPrChange w:id="2" w:author="华艳萍" w:date="2019-09-04T18:46:00Z">
          <w:pPr>
            <w:spacing w:line="500" w:lineRule="exact"/>
            <w:ind w:firstLineChars="200" w:firstLine="641"/>
          </w:pPr>
        </w:pPrChange>
      </w:pPr>
      <w:ins w:id="3" w:author="华艳萍" w:date="2019-09-04T18:46:00Z">
        <w:r>
          <w:rPr>
            <w:rFonts w:ascii="华文中宋" w:eastAsia="华文中宋" w:hAnsi="华文中宋" w:hint="eastAsia"/>
            <w:b/>
            <w:bCs/>
            <w:color w:val="000000" w:themeColor="text1"/>
            <w:sz w:val="32"/>
            <w:szCs w:val="32"/>
          </w:rPr>
          <w:t xml:space="preserve">                  </w:t>
        </w:r>
      </w:ins>
    </w:p>
    <w:p w:rsidR="00585B24" w:rsidRDefault="00A36B35" w:rsidP="00DD47B1">
      <w:pPr>
        <w:pStyle w:val="a4"/>
        <w:rPr>
          <w:rFonts w:ascii="仿宋_GB2312" w:eastAsia="仿宋_GB2312"/>
          <w:color w:val="000000" w:themeColor="text1"/>
          <w:sz w:val="28"/>
          <w:szCs w:val="28"/>
        </w:rPr>
        <w:pPrChange w:id="4" w:author="华艳萍" w:date="2019-09-04T18:46:00Z">
          <w:pPr>
            <w:pStyle w:val="a4"/>
            <w:jc w:val="center"/>
          </w:pPr>
        </w:pPrChange>
      </w:pPr>
      <w:del w:id="5" w:author="华艳萍" w:date="2019-09-04T18:46:00Z">
        <w:r w:rsidDel="00DD47B1">
          <w:rPr>
            <w:rFonts w:eastAsiaTheme="minorEastAsia" w:hint="eastAsia"/>
            <w:noProof/>
            <w:sz w:val="32"/>
            <w:szCs w:val="32"/>
          </w:rPr>
          <w:drawing>
            <wp:inline distT="0" distB="0" distL="114300" distR="114300">
              <wp:extent cx="273685" cy="252095"/>
              <wp:effectExtent l="0" t="0" r="12065" b="14605"/>
              <wp:docPr id="5" name="图片 5" descr="8d2339b036c4d0369f04a54c4fd21c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图片 5" descr="8d2339b036c4d0369f04a54c4fd21c6"/>
                      <pic:cNvPicPr>
                        <a:picLocks noChangeAspect="1"/>
                      </pic:cNvPicPr>
                    </pic:nvPicPr>
                    <pic:blipFill>
                      <a:blip r:embed="rId8" cstate="print"/>
                      <a:srcRect l="6950" t="9878" r="7789" b="1429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73685" cy="2520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r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深圳市市场监督管理局</w:t>
      </w:r>
      <w:r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编</w:t>
      </w:r>
      <w:r>
        <w:rPr>
          <w:rFonts w:ascii="华文中宋" w:eastAsia="华文中宋" w:hAnsi="华文中宋" w:hint="eastAsia"/>
          <w:b/>
          <w:bCs/>
          <w:color w:val="000000" w:themeColor="text1"/>
          <w:sz w:val="32"/>
          <w:szCs w:val="32"/>
        </w:rPr>
        <w:t>制</w:t>
      </w:r>
      <w:bookmarkStart w:id="6" w:name="_GoBack"/>
      <w:bookmarkEnd w:id="6"/>
    </w:p>
    <w:sectPr w:rsidR="00585B24" w:rsidSect="00585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B35" w:rsidRDefault="00A36B35" w:rsidP="00941557">
      <w:r>
        <w:separator/>
      </w:r>
    </w:p>
  </w:endnote>
  <w:endnote w:type="continuationSeparator" w:id="0">
    <w:p w:rsidR="00A36B35" w:rsidRDefault="00A36B35" w:rsidP="00941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B35" w:rsidRDefault="00A36B35" w:rsidP="00941557">
      <w:r>
        <w:separator/>
      </w:r>
    </w:p>
  </w:footnote>
  <w:footnote w:type="continuationSeparator" w:id="0">
    <w:p w:rsidR="00A36B35" w:rsidRDefault="00A36B35" w:rsidP="009415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DA3"/>
    <w:rsid w:val="00093B25"/>
    <w:rsid w:val="00112CD9"/>
    <w:rsid w:val="00122791"/>
    <w:rsid w:val="001C5A69"/>
    <w:rsid w:val="00585B24"/>
    <w:rsid w:val="005873A1"/>
    <w:rsid w:val="007D377A"/>
    <w:rsid w:val="00856995"/>
    <w:rsid w:val="00886A16"/>
    <w:rsid w:val="00893CDD"/>
    <w:rsid w:val="008A5C54"/>
    <w:rsid w:val="00941557"/>
    <w:rsid w:val="00A36B35"/>
    <w:rsid w:val="00B13DA3"/>
    <w:rsid w:val="00B82C6D"/>
    <w:rsid w:val="00BB7D73"/>
    <w:rsid w:val="00C649A6"/>
    <w:rsid w:val="00DC3BE5"/>
    <w:rsid w:val="00DD47B1"/>
    <w:rsid w:val="00E76C1B"/>
    <w:rsid w:val="00F0769C"/>
    <w:rsid w:val="01D5270A"/>
    <w:rsid w:val="04087ABD"/>
    <w:rsid w:val="0C7C1EA0"/>
    <w:rsid w:val="0CAE7778"/>
    <w:rsid w:val="1BF9002B"/>
    <w:rsid w:val="1D4C303A"/>
    <w:rsid w:val="22083952"/>
    <w:rsid w:val="2CB15EF6"/>
    <w:rsid w:val="2F3F4B97"/>
    <w:rsid w:val="37E731C9"/>
    <w:rsid w:val="41092012"/>
    <w:rsid w:val="4324264E"/>
    <w:rsid w:val="4464766B"/>
    <w:rsid w:val="48B911A8"/>
    <w:rsid w:val="5CDA136F"/>
    <w:rsid w:val="5D441924"/>
    <w:rsid w:val="5D527A2C"/>
    <w:rsid w:val="5D535657"/>
    <w:rsid w:val="62A45F0F"/>
    <w:rsid w:val="649C0AEF"/>
    <w:rsid w:val="6BDE3D8D"/>
    <w:rsid w:val="6F0336FA"/>
    <w:rsid w:val="72552FDF"/>
    <w:rsid w:val="73BE729E"/>
    <w:rsid w:val="77BA10F2"/>
    <w:rsid w:val="7819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B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85B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85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85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585B24"/>
    <w:pPr>
      <w:adjustRightInd w:val="0"/>
      <w:spacing w:line="360" w:lineRule="auto"/>
    </w:pPr>
    <w:rPr>
      <w:rFonts w:ascii="宋体" w:hAnsi="宋体" w:hint="eastAsia"/>
      <w:color w:val="FF6600"/>
      <w:kern w:val="0"/>
      <w:szCs w:val="20"/>
    </w:rPr>
  </w:style>
  <w:style w:type="character" w:customStyle="1" w:styleId="Char1">
    <w:name w:val="页眉 Char"/>
    <w:basedOn w:val="a0"/>
    <w:link w:val="a5"/>
    <w:uiPriority w:val="99"/>
    <w:qFormat/>
    <w:rsid w:val="00585B2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85B24"/>
    <w:rPr>
      <w:sz w:val="18"/>
      <w:szCs w:val="18"/>
    </w:rPr>
  </w:style>
  <w:style w:type="character" w:customStyle="1" w:styleId="2Char">
    <w:name w:val="正文文本 2 Char"/>
    <w:basedOn w:val="a0"/>
    <w:link w:val="2"/>
    <w:qFormat/>
    <w:rsid w:val="00585B24"/>
    <w:rPr>
      <w:rFonts w:ascii="宋体" w:eastAsia="宋体" w:hAnsi="宋体" w:cs="Times New Roman"/>
      <w:color w:val="FF6600"/>
      <w:kern w:val="0"/>
      <w:szCs w:val="20"/>
    </w:rPr>
  </w:style>
  <w:style w:type="paragraph" w:styleId="a6">
    <w:name w:val="List Paragraph"/>
    <w:basedOn w:val="a"/>
    <w:uiPriority w:val="34"/>
    <w:qFormat/>
    <w:rsid w:val="00585B24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585B2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>Microsoft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华艳萍</cp:lastModifiedBy>
  <cp:revision>12</cp:revision>
  <dcterms:created xsi:type="dcterms:W3CDTF">2019-02-17T13:00:00Z</dcterms:created>
  <dcterms:modified xsi:type="dcterms:W3CDTF">2019-09-04T10:46:00Z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