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144" w:rsidRDefault="00AD60A1" w:rsidP="00DD274C">
      <w:pPr>
        <w:spacing w:afterLines="100"/>
        <w:jc w:val="center"/>
        <w:rPr>
          <w:rFonts w:ascii="华文中宋" w:eastAsia="华文中宋" w:hAnsi="华文中宋"/>
          <w:sz w:val="36"/>
          <w:szCs w:val="36"/>
        </w:rPr>
      </w:pPr>
      <w:r>
        <w:rPr>
          <w:rFonts w:ascii="华文中宋" w:eastAsia="华文中宋" w:hAnsi="华文中宋" w:hint="eastAsia"/>
          <w:b/>
          <w:bCs/>
          <w:sz w:val="44"/>
          <w:szCs w:val="44"/>
        </w:rPr>
        <w:t>食</w:t>
      </w:r>
      <w:r>
        <w:rPr>
          <w:rFonts w:ascii="华文中宋" w:eastAsia="华文中宋" w:hAnsi="华文中宋" w:hint="eastAsia"/>
          <w:b/>
          <w:bCs/>
          <w:color w:val="000000" w:themeColor="text1"/>
          <w:sz w:val="44"/>
          <w:szCs w:val="44"/>
        </w:rPr>
        <w:t>品安全管理人员制度</w:t>
      </w:r>
    </w:p>
    <w:p w:rsidR="00797144" w:rsidRDefault="00AD60A1">
      <w:pPr>
        <w:widowControl/>
        <w:numPr>
          <w:ilvl w:val="255"/>
          <w:numId w:val="0"/>
        </w:numPr>
        <w:spacing w:line="500" w:lineRule="exact"/>
        <w:ind w:firstLineChars="200" w:firstLine="560"/>
        <w:rPr>
          <w:rFonts w:ascii="仿宋" w:eastAsia="仿宋" w:hAnsi="仿宋" w:cs="仿宋"/>
          <w:kern w:val="0"/>
          <w:sz w:val="28"/>
          <w:szCs w:val="28"/>
        </w:rPr>
      </w:pPr>
      <w:r w:rsidRPr="008F78F3">
        <w:rPr>
          <w:rFonts w:ascii="华文中宋" w:eastAsia="华文中宋" w:hAnsi="华文中宋" w:cs="仿宋" w:hint="eastAsia"/>
          <w:kern w:val="0"/>
          <w:sz w:val="28"/>
          <w:szCs w:val="28"/>
        </w:rPr>
        <w:t>一、</w:t>
      </w:r>
      <w:r>
        <w:rPr>
          <w:rFonts w:ascii="仿宋" w:eastAsia="仿宋" w:hAnsi="仿宋" w:cs="仿宋" w:hint="eastAsia"/>
          <w:kern w:val="0"/>
          <w:sz w:val="28"/>
          <w:szCs w:val="28"/>
        </w:rPr>
        <w:t>依据《食品安全法》等有关法律法规规定，所有餐饮服务提供者均应配备食品安全管理人员，并按监管要求参加食品安全培训考核。经考核不具备食品安全管理能力的（</w:t>
      </w:r>
      <w:proofErr w:type="gramStart"/>
      <w:r>
        <w:rPr>
          <w:rFonts w:ascii="仿宋" w:eastAsia="仿宋" w:hAnsi="仿宋" w:cs="仿宋" w:hint="eastAsia"/>
          <w:kern w:val="0"/>
          <w:sz w:val="28"/>
          <w:szCs w:val="28"/>
        </w:rPr>
        <w:t>含岗位</w:t>
      </w:r>
      <w:proofErr w:type="gramEnd"/>
      <w:r>
        <w:rPr>
          <w:rFonts w:ascii="仿宋" w:eastAsia="仿宋" w:hAnsi="仿宋" w:cs="仿宋" w:hint="eastAsia"/>
          <w:kern w:val="0"/>
          <w:sz w:val="28"/>
          <w:szCs w:val="28"/>
        </w:rPr>
        <w:t>考核和监管抽查考核不合格、履行职责不到位等），不得上岗。有关设置管理员级别等规定依据省局有关食品安全管理人员管理办法。</w:t>
      </w:r>
    </w:p>
    <w:p w:rsidR="00797144" w:rsidRDefault="00AD60A1">
      <w:pPr>
        <w:pStyle w:val="a6"/>
        <w:widowControl/>
        <w:shd w:val="clear" w:color="auto" w:fill="FFFFFF"/>
        <w:spacing w:beforeAutospacing="0" w:afterAutospacing="0" w:line="500" w:lineRule="exact"/>
        <w:ind w:firstLineChars="200" w:firstLine="560"/>
        <w:jc w:val="both"/>
        <w:rPr>
          <w:rFonts w:ascii="仿宋" w:eastAsia="仿宋" w:hAnsi="仿宋" w:cs="仿宋"/>
          <w:sz w:val="28"/>
          <w:szCs w:val="28"/>
        </w:rPr>
      </w:pPr>
      <w:r>
        <w:rPr>
          <w:rFonts w:ascii="仿宋" w:eastAsia="仿宋" w:hAnsi="仿宋" w:cs="仿宋" w:hint="eastAsia"/>
          <w:sz w:val="28"/>
          <w:szCs w:val="28"/>
        </w:rPr>
        <w:t>依法被吊销许可证的食品生产经营者及其法定代表人、直接负责的主管人员和其他直接责任人员自处罚决定</w:t>
      </w:r>
      <w:proofErr w:type="gramStart"/>
      <w:r>
        <w:rPr>
          <w:rFonts w:ascii="仿宋" w:eastAsia="仿宋" w:hAnsi="仿宋" w:cs="仿宋" w:hint="eastAsia"/>
          <w:sz w:val="28"/>
          <w:szCs w:val="28"/>
        </w:rPr>
        <w:t>作出</w:t>
      </w:r>
      <w:proofErr w:type="gramEnd"/>
      <w:r>
        <w:rPr>
          <w:rFonts w:ascii="仿宋" w:eastAsia="仿宋" w:hAnsi="仿宋" w:cs="仿宋" w:hint="eastAsia"/>
          <w:sz w:val="28"/>
          <w:szCs w:val="28"/>
        </w:rPr>
        <w:t>之日起五年内不得申请食品生产经营许可，或者担任食品生产经营企业食品安全管理人员。因食品安全犯罪被判处有期徒刑以上刑罚的，终身不得担任食品生产经营企业食品安全管理人员。</w:t>
      </w:r>
    </w:p>
    <w:p w:rsidR="00797144" w:rsidRDefault="00AD60A1">
      <w:pPr>
        <w:widowControl/>
        <w:numPr>
          <w:ilvl w:val="255"/>
          <w:numId w:val="0"/>
        </w:numPr>
        <w:tabs>
          <w:tab w:val="left" w:pos="540"/>
        </w:tabs>
        <w:spacing w:line="500" w:lineRule="exact"/>
        <w:ind w:firstLineChars="200" w:firstLine="560"/>
        <w:jc w:val="left"/>
        <w:rPr>
          <w:rFonts w:ascii="仿宋" w:eastAsia="仿宋" w:hAnsi="仿宋" w:cs="仿宋"/>
          <w:color w:val="000000" w:themeColor="text1"/>
          <w:kern w:val="0"/>
          <w:sz w:val="28"/>
          <w:szCs w:val="28"/>
          <w:shd w:val="clear" w:color="auto" w:fill="FFFFFF"/>
        </w:rPr>
      </w:pPr>
      <w:r w:rsidRPr="008F78F3">
        <w:rPr>
          <w:rFonts w:ascii="华文中宋" w:eastAsia="华文中宋" w:hAnsi="华文中宋" w:cs="仿宋" w:hint="eastAsia"/>
          <w:kern w:val="0"/>
          <w:sz w:val="28"/>
          <w:szCs w:val="28"/>
        </w:rPr>
        <w:t>二、</w:t>
      </w:r>
      <w:r>
        <w:rPr>
          <w:rFonts w:ascii="仿宋" w:eastAsia="仿宋" w:hAnsi="仿宋" w:cs="仿宋" w:hint="eastAsia"/>
          <w:kern w:val="0"/>
          <w:sz w:val="28"/>
          <w:szCs w:val="28"/>
        </w:rPr>
        <w:t>食品安全管理人员应依据《深圳经济特区食品安全监督条例》第六十五、第七十四、七十五、七十七条及省局有关规定履行以下职责。存在违法情形的，由监管部门依据</w:t>
      </w:r>
      <w:ins w:id="0" w:author="华艳萍" w:date="2020-07-22T16:29:00Z">
        <w:r w:rsidR="00DD274C">
          <w:rPr>
            <w:rFonts w:ascii="仿宋" w:eastAsia="仿宋" w:hAnsi="仿宋" w:cs="仿宋" w:hint="eastAsia"/>
            <w:kern w:val="0"/>
            <w:sz w:val="28"/>
            <w:szCs w:val="28"/>
          </w:rPr>
          <w:t>《食品安全法实施条例》</w:t>
        </w:r>
      </w:ins>
      <w:del w:id="1" w:author="华艳萍" w:date="2020-07-22T16:29:00Z">
        <w:r w:rsidDel="00DD274C">
          <w:rPr>
            <w:rFonts w:ascii="仿宋" w:eastAsia="仿宋" w:hAnsi="仿宋" w:cs="仿宋" w:hint="eastAsia"/>
            <w:kern w:val="0"/>
            <w:sz w:val="28"/>
            <w:szCs w:val="28"/>
          </w:rPr>
          <w:delText xml:space="preserve"> “</w:delText>
        </w:r>
      </w:del>
      <w:ins w:id="2" w:author="华艳萍" w:date="2020-07-22T16:29:00Z">
        <w:r w:rsidR="00DD274C">
          <w:rPr>
            <w:rFonts w:ascii="仿宋" w:eastAsia="仿宋" w:hAnsi="仿宋" w:cs="仿宋" w:hint="eastAsia"/>
            <w:kern w:val="0"/>
            <w:sz w:val="28"/>
            <w:szCs w:val="28"/>
          </w:rPr>
          <w:t>和“</w:t>
        </w:r>
      </w:ins>
      <w:r>
        <w:rPr>
          <w:rFonts w:ascii="仿宋" w:eastAsia="仿宋" w:hAnsi="仿宋" w:cs="仿宋" w:hint="eastAsia"/>
          <w:kern w:val="0"/>
          <w:sz w:val="28"/>
          <w:szCs w:val="28"/>
        </w:rPr>
        <w:t>特区条例”</w:t>
      </w:r>
      <w:del w:id="3" w:author="华艳萍" w:date="2020-07-22T16:28:00Z">
        <w:r w:rsidDel="00DD274C">
          <w:rPr>
            <w:rFonts w:ascii="仿宋" w:eastAsia="仿宋" w:hAnsi="仿宋" w:cs="仿宋" w:hint="eastAsia"/>
            <w:kern w:val="0"/>
            <w:sz w:val="28"/>
            <w:szCs w:val="28"/>
          </w:rPr>
          <w:delText>第一百零八条 、一百一十六条</w:delText>
        </w:r>
      </w:del>
      <w:r>
        <w:rPr>
          <w:rFonts w:ascii="仿宋" w:eastAsia="仿宋" w:hAnsi="仿宋" w:cs="仿宋" w:hint="eastAsia"/>
          <w:kern w:val="0"/>
          <w:sz w:val="28"/>
          <w:szCs w:val="28"/>
        </w:rPr>
        <w:t>等规定对</w:t>
      </w:r>
      <w:del w:id="4" w:author="华艳萍" w:date="2020-07-22T16:29:00Z">
        <w:r w:rsidDel="00DD274C">
          <w:rPr>
            <w:rFonts w:ascii="仿宋" w:eastAsia="仿宋" w:hAnsi="仿宋" w:cs="仿宋" w:hint="eastAsia"/>
            <w:kern w:val="0"/>
            <w:sz w:val="28"/>
            <w:szCs w:val="28"/>
          </w:rPr>
          <w:delText>所在单位及</w:delText>
        </w:r>
      </w:del>
      <w:r>
        <w:rPr>
          <w:rFonts w:ascii="仿宋" w:eastAsia="仿宋" w:hAnsi="仿宋" w:cs="仿宋" w:hint="eastAsia"/>
          <w:kern w:val="0"/>
          <w:sz w:val="28"/>
          <w:szCs w:val="28"/>
        </w:rPr>
        <w:t>负有责任的食品安全管理员进行</w:t>
      </w:r>
      <w:r>
        <w:rPr>
          <w:rFonts w:ascii="仿宋" w:eastAsia="仿宋" w:hAnsi="仿宋" w:cs="仿宋" w:hint="eastAsia"/>
          <w:color w:val="000000" w:themeColor="text1"/>
          <w:kern w:val="0"/>
          <w:sz w:val="28"/>
          <w:szCs w:val="28"/>
          <w:shd w:val="clear" w:color="auto" w:fill="FFFFFF"/>
        </w:rPr>
        <w:t>处罚。</w:t>
      </w:r>
    </w:p>
    <w:p w:rsidR="00797144" w:rsidRDefault="00AD60A1">
      <w:pPr>
        <w:widowControl/>
        <w:snapToGrid w:val="0"/>
        <w:spacing w:line="500" w:lineRule="exact"/>
        <w:ind w:firstLineChars="200" w:firstLine="560"/>
        <w:jc w:val="left"/>
        <w:rPr>
          <w:rFonts w:ascii="仿宋" w:eastAsia="仿宋" w:hAnsi="仿宋" w:cs="仿宋"/>
          <w:color w:val="000000" w:themeColor="text1"/>
          <w:kern w:val="0"/>
          <w:sz w:val="28"/>
          <w:szCs w:val="28"/>
          <w:shd w:val="clear" w:color="auto" w:fill="FFFFFF"/>
        </w:rPr>
      </w:pPr>
      <w:r>
        <w:rPr>
          <w:rFonts w:ascii="仿宋" w:eastAsia="仿宋" w:hAnsi="仿宋" w:cs="仿宋" w:hint="eastAsia"/>
          <w:color w:val="000000" w:themeColor="text1"/>
          <w:kern w:val="0"/>
          <w:sz w:val="28"/>
          <w:szCs w:val="28"/>
          <w:shd w:val="clear" w:color="auto" w:fill="FFFFFF"/>
        </w:rPr>
        <w:t>（一）监督本单位食品安全追溯体系（食品原料、食品添加剂、食品相关产品采购索证索票、进货查验、采购记录）建立和运行情况；</w:t>
      </w:r>
    </w:p>
    <w:p w:rsidR="00797144" w:rsidRDefault="00AD60A1">
      <w:pPr>
        <w:widowControl/>
        <w:snapToGrid w:val="0"/>
        <w:spacing w:line="500" w:lineRule="exact"/>
        <w:ind w:firstLineChars="200" w:firstLine="560"/>
        <w:jc w:val="left"/>
        <w:rPr>
          <w:rFonts w:ascii="仿宋" w:eastAsia="仿宋" w:hAnsi="仿宋" w:cs="仿宋"/>
          <w:color w:val="000000" w:themeColor="text1"/>
          <w:kern w:val="0"/>
          <w:sz w:val="28"/>
          <w:szCs w:val="28"/>
          <w:shd w:val="clear" w:color="auto" w:fill="FFFFFF"/>
        </w:rPr>
      </w:pPr>
      <w:r>
        <w:rPr>
          <w:rFonts w:ascii="仿宋" w:eastAsia="仿宋" w:hAnsi="仿宋" w:cs="仿宋" w:hint="eastAsia"/>
          <w:color w:val="000000" w:themeColor="text1"/>
          <w:kern w:val="0"/>
          <w:sz w:val="28"/>
          <w:szCs w:val="28"/>
          <w:shd w:val="clear" w:color="auto" w:fill="FFFFFF"/>
        </w:rPr>
        <w:t>（二）查找、记录食品加工经营、运输和贮存等环节中存在的食品安全隐患，对</w:t>
      </w:r>
      <w:r>
        <w:rPr>
          <w:rFonts w:ascii="仿宋" w:eastAsia="仿宋" w:hAnsi="仿宋" w:cs="仿宋" w:hint="eastAsia"/>
          <w:color w:val="000000"/>
          <w:sz w:val="28"/>
          <w:szCs w:val="28"/>
        </w:rPr>
        <w:t>不合格食品进行处理批准，</w:t>
      </w:r>
      <w:r>
        <w:rPr>
          <w:rFonts w:ascii="仿宋" w:eastAsia="仿宋" w:hAnsi="仿宋" w:cs="仿宋" w:hint="eastAsia"/>
          <w:color w:val="000000" w:themeColor="text1"/>
          <w:kern w:val="0"/>
          <w:sz w:val="28"/>
          <w:szCs w:val="28"/>
          <w:shd w:val="clear" w:color="auto" w:fill="FFFFFF"/>
        </w:rPr>
        <w:t>及时制止违反食品安全法律、法规的行为，提出改进措施并监督改进情况；</w:t>
      </w:r>
    </w:p>
    <w:p w:rsidR="00797144" w:rsidRDefault="00AD60A1">
      <w:pPr>
        <w:widowControl/>
        <w:snapToGrid w:val="0"/>
        <w:spacing w:line="500" w:lineRule="exact"/>
        <w:ind w:firstLineChars="200" w:firstLine="560"/>
        <w:jc w:val="left"/>
        <w:rPr>
          <w:rFonts w:ascii="仿宋" w:eastAsia="仿宋" w:hAnsi="仿宋" w:cs="仿宋"/>
          <w:color w:val="000000" w:themeColor="text1"/>
          <w:kern w:val="0"/>
          <w:sz w:val="28"/>
          <w:szCs w:val="28"/>
          <w:shd w:val="clear" w:color="auto" w:fill="FFFFFF"/>
        </w:rPr>
      </w:pPr>
      <w:r>
        <w:rPr>
          <w:rFonts w:ascii="仿宋" w:eastAsia="仿宋" w:hAnsi="仿宋" w:cs="仿宋" w:hint="eastAsia"/>
          <w:color w:val="000000" w:themeColor="text1"/>
          <w:kern w:val="0"/>
          <w:sz w:val="28"/>
          <w:szCs w:val="28"/>
          <w:shd w:val="clear" w:color="auto" w:fill="FFFFFF"/>
        </w:rPr>
        <w:t>（三）向第一责任人报告本单位存在的食品安全隐患；</w:t>
      </w:r>
    </w:p>
    <w:p w:rsidR="00797144" w:rsidRDefault="00AD60A1">
      <w:pPr>
        <w:widowControl/>
        <w:snapToGrid w:val="0"/>
        <w:spacing w:line="500" w:lineRule="exact"/>
        <w:ind w:firstLineChars="200" w:firstLine="560"/>
        <w:jc w:val="left"/>
        <w:rPr>
          <w:rFonts w:ascii="仿宋" w:eastAsia="仿宋" w:hAnsi="仿宋" w:cs="仿宋"/>
          <w:color w:val="000000" w:themeColor="text1"/>
          <w:kern w:val="0"/>
          <w:sz w:val="28"/>
          <w:szCs w:val="28"/>
          <w:shd w:val="clear" w:color="auto" w:fill="FFFFFF"/>
        </w:rPr>
      </w:pPr>
      <w:r>
        <w:rPr>
          <w:rFonts w:ascii="仿宋" w:eastAsia="仿宋" w:hAnsi="仿宋" w:cs="仿宋" w:hint="eastAsia"/>
          <w:color w:val="000000" w:themeColor="text1"/>
          <w:kern w:val="0"/>
          <w:sz w:val="28"/>
          <w:szCs w:val="28"/>
          <w:shd w:val="clear" w:color="auto" w:fill="FFFFFF"/>
        </w:rPr>
        <w:t>（四）配合食品监管部门对本单位食品安全开展监督检查，如实提供有关情况；</w:t>
      </w:r>
    </w:p>
    <w:p w:rsidR="00797144" w:rsidRDefault="00AD60A1">
      <w:pPr>
        <w:widowControl/>
        <w:snapToGrid w:val="0"/>
        <w:spacing w:line="500" w:lineRule="exact"/>
        <w:ind w:firstLineChars="200" w:firstLine="560"/>
        <w:jc w:val="left"/>
        <w:rPr>
          <w:rFonts w:ascii="仿宋" w:eastAsia="仿宋" w:hAnsi="仿宋" w:cs="仿宋"/>
          <w:color w:val="000000"/>
          <w:kern w:val="0"/>
          <w:sz w:val="28"/>
          <w:szCs w:val="28"/>
        </w:rPr>
      </w:pPr>
      <w:r>
        <w:rPr>
          <w:rFonts w:ascii="仿宋" w:eastAsia="仿宋" w:hAnsi="仿宋" w:cs="仿宋" w:hint="eastAsia"/>
          <w:color w:val="000000" w:themeColor="text1"/>
          <w:kern w:val="0"/>
          <w:sz w:val="28"/>
          <w:szCs w:val="28"/>
          <w:shd w:val="clear" w:color="auto" w:fill="FFFFFF"/>
        </w:rPr>
        <w:t>（五）</w:t>
      </w:r>
      <w:r>
        <w:rPr>
          <w:rFonts w:ascii="仿宋" w:eastAsia="仿宋" w:hAnsi="仿宋" w:cs="仿宋" w:hint="eastAsia"/>
          <w:kern w:val="0"/>
          <w:sz w:val="28"/>
          <w:szCs w:val="28"/>
        </w:rPr>
        <w:t>依据《食品安全自查与报告制度》</w:t>
      </w:r>
      <w:r>
        <w:rPr>
          <w:rFonts w:ascii="仿宋" w:eastAsia="仿宋" w:hAnsi="仿宋" w:cs="仿宋" w:hint="eastAsia"/>
          <w:color w:val="000000" w:themeColor="text1"/>
          <w:kern w:val="0"/>
          <w:sz w:val="28"/>
          <w:szCs w:val="28"/>
          <w:shd w:val="clear" w:color="auto" w:fill="FFFFFF"/>
        </w:rPr>
        <w:t>的规定开展食品安全自查，被列入重点单位的自查报告应于每年底前向食品监管部门备</w:t>
      </w:r>
      <w:r>
        <w:rPr>
          <w:rStyle w:val="font51"/>
          <w:rFonts w:ascii="仿宋" w:eastAsia="仿宋" w:hAnsi="仿宋" w:cs="仿宋" w:hint="default"/>
          <w:sz w:val="28"/>
          <w:szCs w:val="28"/>
        </w:rPr>
        <w:t>。</w:t>
      </w:r>
    </w:p>
    <w:p w:rsidR="00797144" w:rsidRDefault="00AD60A1">
      <w:pPr>
        <w:widowControl/>
        <w:snapToGrid w:val="0"/>
        <w:spacing w:line="500" w:lineRule="exact"/>
        <w:ind w:firstLineChars="200" w:firstLine="560"/>
        <w:jc w:val="left"/>
        <w:rPr>
          <w:rFonts w:ascii="仿宋" w:eastAsia="仿宋" w:hAnsi="仿宋" w:cs="仿宋"/>
          <w:kern w:val="0"/>
          <w:sz w:val="28"/>
          <w:szCs w:val="28"/>
          <w:shd w:val="clear" w:color="auto" w:fill="FFFFFF"/>
        </w:rPr>
      </w:pPr>
      <w:r>
        <w:rPr>
          <w:rFonts w:ascii="仿宋" w:eastAsia="仿宋" w:hAnsi="仿宋" w:cs="仿宋" w:hint="eastAsia"/>
          <w:color w:val="000000" w:themeColor="text1"/>
          <w:kern w:val="0"/>
          <w:sz w:val="28"/>
          <w:szCs w:val="28"/>
          <w:shd w:val="clear" w:color="auto" w:fill="FFFFFF"/>
        </w:rPr>
        <w:lastRenderedPageBreak/>
        <w:t>（六）组织或者协助组织内部从业人员进行食品安全培训，</w:t>
      </w:r>
      <w:r>
        <w:rPr>
          <w:rFonts w:ascii="仿宋" w:eastAsia="仿宋" w:hAnsi="仿宋" w:cs="仿宋" w:hint="eastAsia"/>
          <w:color w:val="000000"/>
          <w:sz w:val="28"/>
          <w:szCs w:val="28"/>
        </w:rPr>
        <w:t>建立培训档案。使每名从业人员能熟悉掌握《餐饮服务食品安全操作规范》等必备知识，</w:t>
      </w:r>
      <w:r>
        <w:rPr>
          <w:rFonts w:ascii="仿宋" w:eastAsia="仿宋" w:hAnsi="仿宋" w:cs="仿宋" w:hint="eastAsia"/>
          <w:color w:val="000000"/>
          <w:kern w:val="0"/>
          <w:sz w:val="28"/>
          <w:szCs w:val="28"/>
        </w:rPr>
        <w:t>确保培训效</w:t>
      </w:r>
      <w:r>
        <w:rPr>
          <w:rFonts w:ascii="仿宋" w:eastAsia="仿宋" w:hAnsi="仿宋" w:cs="仿宋" w:hint="eastAsia"/>
          <w:kern w:val="0"/>
          <w:sz w:val="28"/>
          <w:szCs w:val="28"/>
        </w:rPr>
        <w:t>果。</w:t>
      </w:r>
    </w:p>
    <w:p w:rsidR="00797144" w:rsidRDefault="00AD60A1">
      <w:pPr>
        <w:widowControl/>
        <w:numPr>
          <w:ilvl w:val="255"/>
          <w:numId w:val="0"/>
        </w:numPr>
        <w:spacing w:line="500" w:lineRule="exact"/>
        <w:ind w:firstLineChars="200" w:firstLine="560"/>
        <w:jc w:val="left"/>
        <w:rPr>
          <w:rFonts w:ascii="仿宋" w:eastAsia="仿宋" w:hAnsi="仿宋" w:cs="仿宋"/>
          <w:color w:val="000000" w:themeColor="text1"/>
          <w:kern w:val="0"/>
          <w:sz w:val="28"/>
          <w:szCs w:val="28"/>
          <w:shd w:val="clear" w:color="auto" w:fill="FFFFFF"/>
        </w:rPr>
      </w:pPr>
      <w:r>
        <w:rPr>
          <w:rFonts w:ascii="仿宋" w:eastAsia="仿宋" w:hAnsi="仿宋" w:cs="仿宋" w:hint="eastAsia"/>
          <w:color w:val="000000"/>
          <w:sz w:val="28"/>
          <w:szCs w:val="28"/>
        </w:rPr>
        <w:t>（七）对从业人员进行健康管理，建立健康档案，督促从业人员按规定定期进行健康检查，对患有有碍食品安全疾病的人员提出工作岗位调整意见并督促落实。</w:t>
      </w:r>
    </w:p>
    <w:p w:rsidR="00797144" w:rsidRDefault="00AD60A1">
      <w:pPr>
        <w:widowControl/>
        <w:numPr>
          <w:ilvl w:val="255"/>
          <w:numId w:val="0"/>
        </w:numPr>
        <w:spacing w:line="500" w:lineRule="exact"/>
        <w:ind w:firstLineChars="200" w:firstLine="560"/>
        <w:jc w:val="left"/>
        <w:rPr>
          <w:rFonts w:ascii="仿宋" w:eastAsia="仿宋" w:hAnsi="仿宋" w:cs="仿宋"/>
          <w:color w:val="000000"/>
          <w:kern w:val="0"/>
          <w:sz w:val="28"/>
          <w:szCs w:val="28"/>
        </w:rPr>
      </w:pPr>
      <w:r>
        <w:rPr>
          <w:rFonts w:ascii="仿宋" w:eastAsia="仿宋" w:hAnsi="仿宋" w:cs="仿宋" w:hint="eastAsia"/>
          <w:color w:val="000000" w:themeColor="text1"/>
          <w:kern w:val="0"/>
          <w:sz w:val="28"/>
          <w:szCs w:val="28"/>
          <w:shd w:val="clear" w:color="auto" w:fill="FFFFFF"/>
        </w:rPr>
        <w:t>（八）</w:t>
      </w:r>
      <w:r>
        <w:rPr>
          <w:rFonts w:ascii="仿宋" w:eastAsia="仿宋" w:hAnsi="仿宋" w:cs="仿宋" w:hint="eastAsia"/>
          <w:color w:val="000000"/>
          <w:kern w:val="0"/>
          <w:sz w:val="28"/>
          <w:szCs w:val="28"/>
        </w:rPr>
        <w:t>发现所在单位食品大批量腐败变质且没有别销毁处理或被用于生产加工使用的、生产经营的食品引发食物中毒的、生产经营的食品引发食物中毒的、生产经营环境卫生差的以及其他可能造成食品安全事故的食品安全隐患，应当在报告第一责任人的同时向生产经营场所所在食品安全监管部门报告。</w:t>
      </w:r>
    </w:p>
    <w:p w:rsidR="00797144" w:rsidRDefault="00AD60A1">
      <w:pPr>
        <w:widowControl/>
        <w:numPr>
          <w:ilvl w:val="255"/>
          <w:numId w:val="0"/>
        </w:numPr>
        <w:spacing w:line="500" w:lineRule="exact"/>
        <w:ind w:firstLineChars="200" w:firstLine="560"/>
        <w:jc w:val="left"/>
        <w:rPr>
          <w:rFonts w:ascii="仿宋" w:eastAsia="仿宋" w:hAnsi="仿宋" w:cs="仿宋"/>
          <w:color w:val="000000" w:themeColor="text1"/>
          <w:kern w:val="0"/>
          <w:sz w:val="28"/>
          <w:szCs w:val="28"/>
          <w:shd w:val="clear" w:color="auto" w:fill="FFFFFF"/>
        </w:rPr>
      </w:pPr>
      <w:r>
        <w:rPr>
          <w:rFonts w:ascii="仿宋" w:eastAsia="仿宋" w:hAnsi="仿宋" w:cs="仿宋" w:hint="eastAsia"/>
          <w:color w:val="000000" w:themeColor="text1"/>
          <w:kern w:val="0"/>
          <w:sz w:val="28"/>
          <w:szCs w:val="28"/>
          <w:shd w:val="clear" w:color="auto" w:fill="FFFFFF"/>
        </w:rPr>
        <w:t>（九）</w:t>
      </w:r>
      <w:r>
        <w:rPr>
          <w:rFonts w:ascii="仿宋" w:eastAsia="仿宋" w:hAnsi="仿宋" w:cs="仿宋" w:hint="eastAsia"/>
          <w:color w:val="000000"/>
          <w:sz w:val="28"/>
          <w:szCs w:val="28"/>
        </w:rPr>
        <w:t>所在单位发生疑似食物中毒和食品污染事故时，及时将事故发生情况报告当地食品安全监管部门，采取措施防止事态扩大，配合监管部门调查处理。</w:t>
      </w:r>
    </w:p>
    <w:p w:rsidR="00797144" w:rsidRDefault="00AD60A1">
      <w:pPr>
        <w:widowControl/>
        <w:numPr>
          <w:ilvl w:val="255"/>
          <w:numId w:val="0"/>
        </w:numPr>
        <w:snapToGrid w:val="0"/>
        <w:spacing w:line="500" w:lineRule="exact"/>
        <w:ind w:firstLineChars="200" w:firstLine="560"/>
        <w:jc w:val="left"/>
        <w:rPr>
          <w:rFonts w:ascii="仿宋" w:eastAsia="仿宋" w:hAnsi="仿宋" w:cs="仿宋"/>
          <w:color w:val="000000"/>
          <w:kern w:val="0"/>
          <w:sz w:val="28"/>
          <w:szCs w:val="28"/>
        </w:rPr>
      </w:pPr>
      <w:r>
        <w:rPr>
          <w:rFonts w:ascii="仿宋" w:eastAsia="仿宋" w:hAnsi="仿宋" w:cs="仿宋" w:hint="eastAsia"/>
          <w:color w:val="000000" w:themeColor="text1"/>
          <w:kern w:val="0"/>
          <w:sz w:val="28"/>
          <w:szCs w:val="28"/>
          <w:shd w:val="clear" w:color="auto" w:fill="FFFFFF"/>
        </w:rPr>
        <w:t>（十）法律、法规规定的其他职责。</w:t>
      </w:r>
      <w:r>
        <w:rPr>
          <w:rFonts w:ascii="仿宋" w:eastAsia="仿宋" w:hAnsi="仿宋" w:cs="仿宋" w:hint="eastAsia"/>
          <w:color w:val="000000" w:themeColor="text1"/>
          <w:kern w:val="0"/>
          <w:sz w:val="28"/>
          <w:szCs w:val="28"/>
          <w:shd w:val="clear" w:color="auto" w:fill="FFFFFF"/>
        </w:rPr>
        <w:br/>
        <w:t>委托专业服务机构从事内部食品安全监督管理工作的，应当签订书面协议，明确具体工作职责以及双方权利和义务。</w:t>
      </w:r>
    </w:p>
    <w:p w:rsidR="00797144" w:rsidRDefault="00AD60A1">
      <w:pPr>
        <w:widowControl/>
        <w:numPr>
          <w:ilvl w:val="0"/>
          <w:numId w:val="1"/>
        </w:numPr>
        <w:tabs>
          <w:tab w:val="left" w:pos="540"/>
        </w:tabs>
        <w:spacing w:line="500" w:lineRule="exact"/>
        <w:ind w:firstLineChars="200" w:firstLine="560"/>
        <w:jc w:val="left"/>
        <w:rPr>
          <w:rFonts w:ascii="仿宋" w:eastAsia="仿宋" w:hAnsi="仿宋" w:cs="仿宋"/>
          <w:kern w:val="0"/>
          <w:sz w:val="28"/>
          <w:szCs w:val="28"/>
        </w:rPr>
      </w:pPr>
      <w:r>
        <w:rPr>
          <w:rFonts w:ascii="仿宋" w:eastAsia="仿宋" w:hAnsi="仿宋" w:cs="仿宋" w:hint="eastAsia"/>
          <w:kern w:val="0"/>
          <w:sz w:val="28"/>
          <w:szCs w:val="28"/>
        </w:rPr>
        <w:t>协助所在单位建立健全并落实各项食品安全管理制度，依据规范要求建立食品安全管理档案，记录食品安全检查及处理结果。</w:t>
      </w:r>
    </w:p>
    <w:p w:rsidR="00797144" w:rsidRDefault="00AD60A1">
      <w:pPr>
        <w:widowControl/>
        <w:numPr>
          <w:ilvl w:val="0"/>
          <w:numId w:val="1"/>
        </w:numPr>
        <w:tabs>
          <w:tab w:val="left" w:pos="540"/>
        </w:tabs>
        <w:spacing w:line="500" w:lineRule="exact"/>
        <w:ind w:firstLineChars="200" w:firstLine="560"/>
        <w:jc w:val="left"/>
        <w:rPr>
          <w:rFonts w:ascii="仿宋" w:eastAsia="仿宋" w:hAnsi="仿宋" w:cs="仿宋"/>
          <w:color w:val="000000"/>
          <w:kern w:val="0"/>
          <w:sz w:val="28"/>
          <w:szCs w:val="28"/>
        </w:rPr>
      </w:pPr>
      <w:r>
        <w:rPr>
          <w:rFonts w:ascii="仿宋" w:eastAsia="仿宋" w:hAnsi="仿宋" w:cs="仿宋" w:hint="eastAsia"/>
          <w:color w:val="000000"/>
          <w:kern w:val="0"/>
          <w:sz w:val="28"/>
          <w:szCs w:val="28"/>
        </w:rPr>
        <w:t>食品安全管理员应当按要求掌握</w:t>
      </w:r>
      <w:r>
        <w:rPr>
          <w:rFonts w:ascii="仿宋" w:eastAsia="仿宋" w:hAnsi="仿宋" w:cs="仿宋" w:hint="eastAsia"/>
          <w:color w:val="000000"/>
          <w:sz w:val="28"/>
          <w:szCs w:val="28"/>
        </w:rPr>
        <w:t>食品安全法律、法规、规章、标准、食品安全应急处置等专业知识，不仅要取得岗位合格证明，</w:t>
      </w:r>
      <w:r>
        <w:rPr>
          <w:rFonts w:ascii="仿宋" w:eastAsia="仿宋" w:hAnsi="仿宋" w:cs="仿宋" w:hint="eastAsia"/>
          <w:color w:val="000000"/>
          <w:kern w:val="0"/>
          <w:sz w:val="28"/>
          <w:szCs w:val="28"/>
        </w:rPr>
        <w:t>被监管人员现场抽查时，也应考核合格，</w:t>
      </w:r>
      <w:r>
        <w:rPr>
          <w:rFonts w:ascii="仿宋" w:eastAsia="仿宋" w:hAnsi="仿宋" w:cs="仿宋" w:hint="eastAsia"/>
          <w:color w:val="000000"/>
          <w:sz w:val="28"/>
          <w:szCs w:val="28"/>
        </w:rPr>
        <w:t>另每年至少参加一次由食品安全监管部门组织的继续教育培训，每年培训时长不少于40小时。连续两年未按要求参加继续教育的食品安全管理员，其《证明》视为自动失效。</w:t>
      </w:r>
    </w:p>
    <w:p w:rsidR="00797144" w:rsidRDefault="00AC6662">
      <w:pPr>
        <w:widowControl/>
        <w:snapToGrid w:val="0"/>
        <w:spacing w:line="500" w:lineRule="exact"/>
        <w:ind w:firstLineChars="200" w:firstLine="560"/>
        <w:jc w:val="left"/>
        <w:rPr>
          <w:rFonts w:ascii="仿宋" w:eastAsia="仿宋" w:hAnsi="仿宋" w:cs="仿宋"/>
          <w:color w:val="000000"/>
          <w:kern w:val="0"/>
          <w:sz w:val="28"/>
          <w:szCs w:val="28"/>
        </w:rPr>
      </w:pPr>
      <w:r w:rsidRPr="00AC6662">
        <w:rPr>
          <w:rFonts w:ascii="华文中宋" w:eastAsia="华文中宋" w:hAnsi="华文中宋" w:cs="仿宋" w:hint="eastAsia"/>
          <w:color w:val="000000"/>
          <w:kern w:val="0"/>
          <w:sz w:val="28"/>
          <w:szCs w:val="28"/>
          <w:rPrChange w:id="5" w:author="华艳萍" w:date="2019-09-04T18:34:00Z">
            <w:rPr>
              <w:rFonts w:ascii="仿宋" w:eastAsia="仿宋" w:hAnsi="仿宋" w:cs="仿宋" w:hint="eastAsia"/>
              <w:color w:val="000000"/>
              <w:kern w:val="0"/>
              <w:sz w:val="28"/>
              <w:szCs w:val="28"/>
            </w:rPr>
          </w:rPrChange>
        </w:rPr>
        <w:t>五、</w:t>
      </w:r>
      <w:r w:rsidR="00AD60A1">
        <w:rPr>
          <w:rFonts w:ascii="仿宋" w:eastAsia="仿宋" w:hAnsi="仿宋" w:cs="仿宋" w:hint="eastAsia"/>
          <w:color w:val="000000" w:themeColor="text1"/>
          <w:kern w:val="0"/>
          <w:sz w:val="28"/>
          <w:szCs w:val="28"/>
          <w:shd w:val="clear" w:color="auto" w:fill="FFFFFF"/>
        </w:rPr>
        <w:t>食品生产经营者应当依法保障食品安全管理员依法履行职责，不得授意、指示、强令食品安全管理员瞒报、伪造食品安全监督管理</w:t>
      </w:r>
      <w:r w:rsidR="00AD60A1">
        <w:rPr>
          <w:rFonts w:ascii="仿宋" w:eastAsia="仿宋" w:hAnsi="仿宋" w:cs="仿宋" w:hint="eastAsia"/>
          <w:color w:val="000000" w:themeColor="text1"/>
          <w:kern w:val="0"/>
          <w:sz w:val="28"/>
          <w:szCs w:val="28"/>
          <w:shd w:val="clear" w:color="auto" w:fill="FFFFFF"/>
        </w:rPr>
        <w:lastRenderedPageBreak/>
        <w:t>信息和记录。食品生产经营者与食品安全管理</w:t>
      </w:r>
      <w:proofErr w:type="gramStart"/>
      <w:r w:rsidR="00AD60A1">
        <w:rPr>
          <w:rFonts w:ascii="仿宋" w:eastAsia="仿宋" w:hAnsi="仿宋" w:cs="仿宋" w:hint="eastAsia"/>
          <w:color w:val="000000" w:themeColor="text1"/>
          <w:kern w:val="0"/>
          <w:sz w:val="28"/>
          <w:szCs w:val="28"/>
          <w:shd w:val="clear" w:color="auto" w:fill="FFFFFF"/>
        </w:rPr>
        <w:t>宜签订</w:t>
      </w:r>
      <w:proofErr w:type="gramEnd"/>
      <w:r w:rsidR="00AD60A1">
        <w:rPr>
          <w:rFonts w:ascii="仿宋" w:eastAsia="仿宋" w:hAnsi="仿宋" w:cs="仿宋" w:hint="eastAsia"/>
          <w:color w:val="000000" w:themeColor="text1"/>
          <w:kern w:val="0"/>
          <w:sz w:val="28"/>
          <w:szCs w:val="28"/>
          <w:shd w:val="clear" w:color="auto" w:fill="FFFFFF"/>
        </w:rPr>
        <w:t>明确双方责任的责任状（参考模版）。</w:t>
      </w:r>
    </w:p>
    <w:p w:rsidR="00797144" w:rsidRDefault="00797144">
      <w:pPr>
        <w:spacing w:line="500" w:lineRule="exact"/>
        <w:jc w:val="center"/>
        <w:rPr>
          <w:rFonts w:ascii="仿宋" w:eastAsia="仿宋" w:hAnsi="仿宋" w:cs="仿宋"/>
          <w:sz w:val="28"/>
          <w:szCs w:val="28"/>
        </w:rPr>
      </w:pPr>
    </w:p>
    <w:p w:rsidR="00797144" w:rsidRDefault="00AA0F21">
      <w:pPr>
        <w:spacing w:line="500" w:lineRule="exact"/>
        <w:jc w:val="center"/>
        <w:rPr>
          <w:rFonts w:ascii="仿宋" w:eastAsia="仿宋" w:hAnsi="仿宋" w:cs="仿宋"/>
          <w:sz w:val="28"/>
          <w:szCs w:val="28"/>
        </w:rPr>
      </w:pPr>
      <w:bookmarkStart w:id="6" w:name="_GoBack"/>
      <w:bookmarkEnd w:id="6"/>
      <w:ins w:id="7" w:author="华艳萍" w:date="2019-09-04T18:34:00Z">
        <w:r>
          <w:rPr>
            <w:rFonts w:ascii="仿宋" w:eastAsia="仿宋" w:hAnsi="仿宋" w:cs="仿宋"/>
            <w:noProof/>
            <w:sz w:val="28"/>
            <w:szCs w:val="28"/>
            <w:rPrChange w:id="8">
              <w:rPr>
                <w:noProof/>
              </w:rPr>
            </w:rPrChange>
          </w:rPr>
          <w:drawing>
            <wp:anchor distT="0" distB="0" distL="114300" distR="114300" simplePos="0" relativeHeight="251659264" behindDoc="0" locked="0" layoutInCell="1" allowOverlap="1">
              <wp:simplePos x="0" y="0"/>
              <wp:positionH relativeFrom="column">
                <wp:posOffset>685799</wp:posOffset>
              </wp:positionH>
              <wp:positionV relativeFrom="paragraph">
                <wp:posOffset>65417</wp:posOffset>
              </wp:positionV>
              <wp:extent cx="707366" cy="802257"/>
              <wp:effectExtent l="0" t="0" r="0" b="0"/>
              <wp:wrapNone/>
              <wp:docPr id="4" name="图片 2" descr="D:\宣传资料\宣传用图\设计用图\局徽、章\市场监管委logo.png"/>
              <wp:cNvGraphicFramePr/>
              <a:graphic xmlns:a="http://schemas.openxmlformats.org/drawingml/2006/main">
                <a:graphicData uri="http://schemas.openxmlformats.org/drawingml/2006/picture">
                  <pic:pic xmlns:pic="http://schemas.openxmlformats.org/drawingml/2006/picture">
                    <pic:nvPicPr>
                      <pic:cNvPr id="1026" name="Picture 2" descr="D:\宣传资料\宣传用图\设计用图\局徽、章\市场监管委logo.png"/>
                      <pic:cNvPicPr>
                        <a:picLocks noChangeAspect="1" noChangeArrowheads="1"/>
                      </pic:cNvPicPr>
                    </pic:nvPicPr>
                    <pic:blipFill>
                      <a:blip r:embed="rId8" cstate="print"/>
                      <a:srcRect/>
                      <a:stretch>
                        <a:fillRect/>
                      </a:stretch>
                    </pic:blipFill>
                    <pic:spPr bwMode="auto">
                      <a:xfrm>
                        <a:off x="0" y="0"/>
                        <a:ext cx="707366" cy="802257"/>
                      </a:xfrm>
                      <a:prstGeom prst="rect">
                        <a:avLst/>
                      </a:prstGeom>
                      <a:noFill/>
                    </pic:spPr>
                  </pic:pic>
                </a:graphicData>
              </a:graphic>
            </wp:anchor>
          </w:drawing>
        </w:r>
      </w:ins>
    </w:p>
    <w:p w:rsidR="00797144" w:rsidRDefault="008F78F3">
      <w:pPr>
        <w:pStyle w:val="a4"/>
        <w:jc w:val="center"/>
        <w:rPr>
          <w:rFonts w:ascii="仿宋" w:eastAsia="仿宋" w:hAnsi="仿宋"/>
          <w:color w:val="000000" w:themeColor="text1"/>
          <w:sz w:val="32"/>
          <w:szCs w:val="32"/>
        </w:rPr>
      </w:pPr>
      <w:ins w:id="9" w:author="华艳萍" w:date="2019-09-04T18:34:00Z">
        <w:r>
          <w:rPr>
            <w:rFonts w:ascii="华文中宋" w:eastAsia="华文中宋" w:hAnsi="华文中宋" w:hint="eastAsia"/>
            <w:b/>
            <w:bCs/>
            <w:color w:val="000000" w:themeColor="text1"/>
            <w:sz w:val="32"/>
            <w:szCs w:val="32"/>
          </w:rPr>
          <w:t xml:space="preserve">  </w:t>
        </w:r>
      </w:ins>
      <w:del w:id="10" w:author="华艳萍" w:date="2019-09-04T18:34:00Z">
        <w:r w:rsidR="00AA0F21">
          <w:rPr>
            <w:noProof/>
            <w:sz w:val="32"/>
            <w:szCs w:val="32"/>
            <w:rPrChange w:id="11">
              <w:rPr>
                <w:noProof/>
              </w:rPr>
            </w:rPrChange>
          </w:rPr>
          <w:drawing>
            <wp:inline distT="0" distB="0" distL="114300" distR="114300">
              <wp:extent cx="273685" cy="252095"/>
              <wp:effectExtent l="0" t="0" r="12065" b="14605"/>
              <wp:docPr id="5" name="图片 5" descr="8d2339b036c4d0369f04a54c4fd21c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8d2339b036c4d0369f04a54c4fd21c6"/>
                      <pic:cNvPicPr>
                        <a:picLocks noChangeAspect="1"/>
                      </pic:cNvPicPr>
                    </pic:nvPicPr>
                    <pic:blipFill>
                      <a:blip r:embed="rId9" cstate="print"/>
                      <a:srcRect l="6950" t="9878" r="7789" b="14295"/>
                      <a:stretch>
                        <a:fillRect/>
                      </a:stretch>
                    </pic:blipFill>
                    <pic:spPr>
                      <a:xfrm>
                        <a:off x="0" y="0"/>
                        <a:ext cx="273685" cy="252095"/>
                      </a:xfrm>
                      <a:prstGeom prst="rect">
                        <a:avLst/>
                      </a:prstGeom>
                    </pic:spPr>
                  </pic:pic>
                </a:graphicData>
              </a:graphic>
            </wp:inline>
          </w:drawing>
        </w:r>
      </w:del>
      <w:r w:rsidR="00AD60A1">
        <w:rPr>
          <w:rFonts w:ascii="华文中宋" w:eastAsia="华文中宋" w:hAnsi="华文中宋" w:hint="eastAsia"/>
          <w:b/>
          <w:bCs/>
          <w:color w:val="000000" w:themeColor="text1"/>
          <w:sz w:val="32"/>
          <w:szCs w:val="32"/>
        </w:rPr>
        <w:t>深圳市市场监督管理局编制</w:t>
      </w:r>
    </w:p>
    <w:p w:rsidR="00797144" w:rsidRDefault="00797144">
      <w:pPr>
        <w:spacing w:line="500" w:lineRule="exact"/>
        <w:jc w:val="center"/>
        <w:rPr>
          <w:rFonts w:ascii="仿宋" w:eastAsia="仿宋" w:hAnsi="仿宋" w:cs="仿宋"/>
          <w:sz w:val="28"/>
          <w:szCs w:val="28"/>
        </w:rPr>
      </w:pPr>
    </w:p>
    <w:sectPr w:rsidR="00797144" w:rsidSect="0079714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0F21" w:rsidRDefault="00AA0F21" w:rsidP="008F78F3">
      <w:r>
        <w:separator/>
      </w:r>
    </w:p>
  </w:endnote>
  <w:endnote w:type="continuationSeparator" w:id="0">
    <w:p w:rsidR="00AA0F21" w:rsidRDefault="00AA0F21" w:rsidP="008F78F3">
      <w:r>
        <w:continuationSeparator/>
      </w:r>
    </w:p>
  </w:endnote>
</w:endnotes>
</file>

<file path=word/fontTable.xml><?xml version="1.0" encoding="utf-8"?>
<w:fonts xmlns:r="http://schemas.openxmlformats.org/officeDocument/2006/relationships" xmlns:w="http://schemas.openxmlformats.org/wordprocessingml/2006/main">
  <w:font w:name="华文中宋">
    <w:panose1 w:val="02010600040101010101"/>
    <w:charset w:val="86"/>
    <w:family w:val="auto"/>
    <w:pitch w:val="variable"/>
    <w:sig w:usb0="00000287" w:usb1="080F0000" w:usb2="00000010" w:usb3="00000000" w:csb0="0004009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0F21" w:rsidRDefault="00AA0F21" w:rsidP="008F78F3">
      <w:r>
        <w:separator/>
      </w:r>
    </w:p>
  </w:footnote>
  <w:footnote w:type="continuationSeparator" w:id="0">
    <w:p w:rsidR="00AA0F21" w:rsidRDefault="00AA0F21" w:rsidP="008F78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8B29CF"/>
    <w:multiLevelType w:val="singleLevel"/>
    <w:tmpl w:val="35E614CA"/>
    <w:lvl w:ilvl="0">
      <w:start w:val="3"/>
      <w:numFmt w:val="chineseCounting"/>
      <w:suff w:val="nothing"/>
      <w:lvlText w:val="%1、"/>
      <w:lvlJc w:val="left"/>
      <w:rPr>
        <w:rFonts w:ascii="华文中宋" w:eastAsia="华文中宋" w:hAnsi="华文中宋"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12620"/>
    <w:rsid w:val="00093B25"/>
    <w:rsid w:val="000A6427"/>
    <w:rsid w:val="001F2CEC"/>
    <w:rsid w:val="00312620"/>
    <w:rsid w:val="00523B88"/>
    <w:rsid w:val="00797144"/>
    <w:rsid w:val="007C1E41"/>
    <w:rsid w:val="00860043"/>
    <w:rsid w:val="00886A16"/>
    <w:rsid w:val="008B6BA3"/>
    <w:rsid w:val="008D66CA"/>
    <w:rsid w:val="008F78F3"/>
    <w:rsid w:val="00904861"/>
    <w:rsid w:val="00AA0F21"/>
    <w:rsid w:val="00AC6662"/>
    <w:rsid w:val="00AD60A1"/>
    <w:rsid w:val="00BA0298"/>
    <w:rsid w:val="00DD274C"/>
    <w:rsid w:val="00EA0680"/>
    <w:rsid w:val="00EA389B"/>
    <w:rsid w:val="00F57E18"/>
    <w:rsid w:val="09A63EA8"/>
    <w:rsid w:val="09D53197"/>
    <w:rsid w:val="12B86513"/>
    <w:rsid w:val="18AE54CF"/>
    <w:rsid w:val="196703BE"/>
    <w:rsid w:val="19674618"/>
    <w:rsid w:val="19D701E5"/>
    <w:rsid w:val="1AF74358"/>
    <w:rsid w:val="22AA2F5A"/>
    <w:rsid w:val="22C824C6"/>
    <w:rsid w:val="24855DA7"/>
    <w:rsid w:val="24900A61"/>
    <w:rsid w:val="274C7BB2"/>
    <w:rsid w:val="28BA0F04"/>
    <w:rsid w:val="2979701F"/>
    <w:rsid w:val="2D3E37CA"/>
    <w:rsid w:val="306054AC"/>
    <w:rsid w:val="33E461BD"/>
    <w:rsid w:val="39A735A1"/>
    <w:rsid w:val="409B7F5B"/>
    <w:rsid w:val="42CD3A41"/>
    <w:rsid w:val="43DE7275"/>
    <w:rsid w:val="44BE57DA"/>
    <w:rsid w:val="45370300"/>
    <w:rsid w:val="4C8F3756"/>
    <w:rsid w:val="4E375D66"/>
    <w:rsid w:val="5657047D"/>
    <w:rsid w:val="59272BE6"/>
    <w:rsid w:val="5E615F98"/>
    <w:rsid w:val="611952FF"/>
    <w:rsid w:val="61297428"/>
    <w:rsid w:val="613C7D7D"/>
    <w:rsid w:val="63EB4ACB"/>
    <w:rsid w:val="65F1167D"/>
    <w:rsid w:val="66A059E0"/>
    <w:rsid w:val="6AC16E33"/>
    <w:rsid w:val="6C8A05C8"/>
    <w:rsid w:val="6DAC3469"/>
    <w:rsid w:val="6ED47D6E"/>
    <w:rsid w:val="71EE64C8"/>
    <w:rsid w:val="73FF4648"/>
    <w:rsid w:val="78871171"/>
    <w:rsid w:val="7AE462D3"/>
    <w:rsid w:val="7C746625"/>
    <w:rsid w:val="7D2727A6"/>
    <w:rsid w:val="7F4D7E3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144"/>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797144"/>
    <w:rPr>
      <w:sz w:val="18"/>
      <w:szCs w:val="18"/>
    </w:rPr>
  </w:style>
  <w:style w:type="paragraph" w:styleId="a4">
    <w:name w:val="footer"/>
    <w:basedOn w:val="a"/>
    <w:link w:val="Char0"/>
    <w:uiPriority w:val="99"/>
    <w:semiHidden/>
    <w:unhideWhenUsed/>
    <w:qFormat/>
    <w:rsid w:val="00797144"/>
    <w:pPr>
      <w:tabs>
        <w:tab w:val="center" w:pos="4153"/>
        <w:tab w:val="right" w:pos="8306"/>
      </w:tabs>
      <w:snapToGrid w:val="0"/>
      <w:jc w:val="left"/>
    </w:pPr>
    <w:rPr>
      <w:sz w:val="18"/>
      <w:szCs w:val="18"/>
    </w:rPr>
  </w:style>
  <w:style w:type="paragraph" w:styleId="a5">
    <w:name w:val="header"/>
    <w:basedOn w:val="a"/>
    <w:link w:val="Char1"/>
    <w:uiPriority w:val="99"/>
    <w:semiHidden/>
    <w:unhideWhenUsed/>
    <w:rsid w:val="00797144"/>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rsid w:val="00797144"/>
    <w:pPr>
      <w:spacing w:before="100" w:beforeAutospacing="1" w:after="100" w:afterAutospacing="1"/>
      <w:jc w:val="left"/>
    </w:pPr>
    <w:rPr>
      <w:rFonts w:ascii="Times New Roman" w:eastAsia="宋体" w:hAnsi="Times New Roman" w:cs="Times New Roman"/>
      <w:kern w:val="0"/>
      <w:sz w:val="24"/>
      <w:szCs w:val="20"/>
    </w:rPr>
  </w:style>
  <w:style w:type="character" w:customStyle="1" w:styleId="font51">
    <w:name w:val="font51"/>
    <w:basedOn w:val="a0"/>
    <w:qFormat/>
    <w:rsid w:val="00797144"/>
    <w:rPr>
      <w:rFonts w:ascii="宋体" w:eastAsia="宋体" w:hAnsi="宋体" w:cs="宋体" w:hint="eastAsia"/>
      <w:color w:val="000000"/>
      <w:sz w:val="20"/>
      <w:szCs w:val="20"/>
      <w:u w:val="none"/>
    </w:rPr>
  </w:style>
  <w:style w:type="character" w:customStyle="1" w:styleId="Char">
    <w:name w:val="批注框文本 Char"/>
    <w:basedOn w:val="a0"/>
    <w:link w:val="a3"/>
    <w:uiPriority w:val="99"/>
    <w:semiHidden/>
    <w:qFormat/>
    <w:rsid w:val="00797144"/>
    <w:rPr>
      <w:kern w:val="2"/>
      <w:sz w:val="18"/>
      <w:szCs w:val="18"/>
    </w:rPr>
  </w:style>
  <w:style w:type="character" w:customStyle="1" w:styleId="Char1">
    <w:name w:val="页眉 Char"/>
    <w:basedOn w:val="a0"/>
    <w:link w:val="a5"/>
    <w:uiPriority w:val="99"/>
    <w:semiHidden/>
    <w:rsid w:val="00797144"/>
    <w:rPr>
      <w:kern w:val="2"/>
      <w:sz w:val="18"/>
      <w:szCs w:val="18"/>
    </w:rPr>
  </w:style>
  <w:style w:type="character" w:customStyle="1" w:styleId="Char0">
    <w:name w:val="页脚 Char"/>
    <w:basedOn w:val="a0"/>
    <w:link w:val="a4"/>
    <w:uiPriority w:val="99"/>
    <w:semiHidden/>
    <w:rsid w:val="00797144"/>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212</Words>
  <Characters>1212</Characters>
  <Application>Microsoft Office Word</Application>
  <DocSecurity>0</DocSecurity>
  <Lines>10</Lines>
  <Paragraphs>2</Paragraphs>
  <ScaleCrop>false</ScaleCrop>
  <Company>Microsoft</Company>
  <LinksUpToDate>false</LinksUpToDate>
  <CharactersWithSpaces>1422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华艳萍</cp:lastModifiedBy>
  <cp:revision>9</cp:revision>
  <dcterms:created xsi:type="dcterms:W3CDTF">2019-02-25T11:38:00Z</dcterms:created>
  <dcterms:modified xsi:type="dcterms:W3CDTF">2020-07-22T08:30:00Z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