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10" w:rsidRDefault="0053486E" w:rsidP="00CA5D4F">
      <w:pPr>
        <w:spacing w:afterLines="10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44"/>
          <w:szCs w:val="44"/>
        </w:rPr>
        <w:t>食品贮存管理制度</w:t>
      </w:r>
    </w:p>
    <w:p w:rsidR="00E25510" w:rsidRDefault="0053486E">
      <w:pPr>
        <w:spacing w:line="500" w:lineRule="exact"/>
        <w:ind w:firstLineChars="200" w:firstLine="560"/>
        <w:rPr>
          <w:rFonts w:ascii="仿宋" w:eastAsia="仿宋" w:hAnsi="仿宋" w:cs="仿宋"/>
          <w:bCs/>
          <w:color w:val="000000" w:themeColor="text1"/>
          <w:spacing w:val="-4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一、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依据</w:t>
      </w:r>
      <w:r>
        <w:rPr>
          <w:rFonts w:ascii="仿宋" w:eastAsia="仿宋" w:hAnsi="仿宋" w:cs="宋体" w:hint="eastAsia"/>
          <w:bCs/>
          <w:color w:val="000000" w:themeColor="text1"/>
          <w:kern w:val="0"/>
          <w:sz w:val="28"/>
          <w:szCs w:val="28"/>
        </w:rPr>
        <w:t>《中华人民共和国食品安全法》第三十三、三十四、五十四条、六十八条和《餐饮服务食品安全监督管理办法》第十六条、《食品经营许可管理办法》、</w:t>
      </w:r>
      <w:r>
        <w:rPr>
          <w:rFonts w:ascii="仿宋" w:eastAsia="仿宋" w:hAnsi="仿宋" w:cs="仿宋" w:hint="eastAsia"/>
          <w:bCs/>
          <w:color w:val="000000" w:themeColor="text1"/>
          <w:spacing w:val="-4"/>
          <w:sz w:val="28"/>
          <w:szCs w:val="28"/>
        </w:rPr>
        <w:t>《餐饮服务食品安全操作规范》等关规定制订本制度。</w:t>
      </w:r>
    </w:p>
    <w:p w:rsidR="00E25510" w:rsidRDefault="0053486E" w:rsidP="00CA5D4F">
      <w:pPr>
        <w:spacing w:line="500" w:lineRule="exact"/>
        <w:ind w:firstLineChars="200" w:firstLine="560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二、</w:t>
      </w:r>
      <w:r>
        <w:rPr>
          <w:rFonts w:ascii="仿宋" w:eastAsia="仿宋" w:hAnsi="仿宋" w:cs="仿宋" w:hint="eastAsia"/>
          <w:bCs/>
          <w:color w:val="000000" w:themeColor="text1"/>
          <w:spacing w:val="-4"/>
          <w:sz w:val="28"/>
          <w:szCs w:val="28"/>
        </w:rPr>
        <w:t>餐饮服务提供者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应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根据食品贮存条件，设置相应的食品库房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或存放场所，必要时设置冷冻库、冷藏库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贮存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设施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应当安全、无害，保持清洁，防止食品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被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污染，并符合保证食品安全所需的温度、湿度等特殊要求，不得将食品与有毒、有害物品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（如杀鼠剂、杀虫剂等）和个人物品和杂物一同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贮存。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设有存放清洗消毒工具和洗涤剂、消毒剂的独立隔间或区域。</w:t>
      </w:r>
    </w:p>
    <w:p w:rsidR="00E25510" w:rsidRDefault="0053486E">
      <w:pPr>
        <w:spacing w:line="500" w:lineRule="exact"/>
        <w:ind w:leftChars="266" w:left="699" w:hangingChars="50" w:hanging="140"/>
        <w:rPr>
          <w:rFonts w:ascii="仿宋" w:eastAsia="仿宋" w:hAnsi="仿宋"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三、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设专人负责管理，进行原料采购、验收、发放登记管理。</w:t>
      </w:r>
    </w:p>
    <w:p w:rsidR="00E25510" w:rsidRDefault="0053486E">
      <w:pPr>
        <w:overflowPunct w:val="0"/>
        <w:spacing w:line="500" w:lineRule="exac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腐败变质、发霉生虫等异常食品和无有效采购索证索票资料的食品、食品添加剂、食品相关产品不得验收入库。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遵循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先进先出、易坏先用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原则，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及时检查和清理变质、超过保质期限、标识不合格的食品</w:t>
      </w:r>
      <w:bookmarkStart w:id="0" w:name="OLE_LINK15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、食品添加剂、食品相关产品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bookmarkEnd w:id="0"/>
    </w:p>
    <w:p w:rsidR="00E25510" w:rsidRDefault="0053486E">
      <w:pPr>
        <w:spacing w:line="500" w:lineRule="exact"/>
        <w:ind w:firstLineChars="200" w:firstLine="560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四、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食品和非食品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（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如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食品包装材料等）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在同一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贮存区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的，应分设存放区域，不同区域有明显的区分标识。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各类食品按类别、品种分类、</w:t>
      </w:r>
      <w:proofErr w:type="gramStart"/>
      <w:r>
        <w:rPr>
          <w:rFonts w:ascii="仿宋" w:eastAsia="仿宋" w:hAnsi="仿宋" w:hint="eastAsia"/>
          <w:color w:val="000000" w:themeColor="text1"/>
          <w:sz w:val="28"/>
          <w:szCs w:val="28"/>
        </w:rPr>
        <w:t>分架摆放</w:t>
      </w:r>
      <w:proofErr w:type="gramEnd"/>
      <w:r>
        <w:rPr>
          <w:rFonts w:ascii="仿宋" w:eastAsia="仿宋" w:hAnsi="仿宋" w:hint="eastAsia"/>
          <w:color w:val="000000" w:themeColor="text1"/>
          <w:sz w:val="28"/>
          <w:szCs w:val="28"/>
        </w:rPr>
        <w:t>整齐，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应设置足够数量的存放架，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做到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距离地面应在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10cm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以上，距离墙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壁宜在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10cm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以上。</w:t>
      </w:r>
    </w:p>
    <w:p w:rsidR="00E25510" w:rsidRDefault="0053486E">
      <w:pPr>
        <w:pStyle w:val="2"/>
        <w:keepNext w:val="0"/>
        <w:keepLines w:val="0"/>
        <w:overflowPunct w:val="0"/>
        <w:spacing w:line="500" w:lineRule="exact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cstheme="minorBidi" w:hint="eastAsia"/>
          <w:color w:val="000000" w:themeColor="text1"/>
          <w:sz w:val="28"/>
          <w:szCs w:val="28"/>
        </w:rPr>
        <w:t>五、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食品仓库或贮存区内要保持通风干燥，用机械通风或空调设备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通风、防潮、防腐。常温贮存温度不宜超过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25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℃，</w:t>
      </w:r>
      <w:proofErr w:type="gramStart"/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宜另设置</w:t>
      </w:r>
      <w:proofErr w:type="gramEnd"/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仓库温度显示计，冷冻（藏）</w:t>
      </w:r>
      <w:proofErr w:type="gramStart"/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库应设可</w:t>
      </w:r>
      <w:proofErr w:type="gramEnd"/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正确指示库内温度的温度计，宜设外显式温度（指示）计。冷藏温度的范围应在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0℃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～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8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℃，冷冻指以保持冰冻状态贮存的过程，温度的范围宜低于－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12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℃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。</w:t>
      </w:r>
    </w:p>
    <w:p w:rsidR="00E25510" w:rsidRDefault="0053486E">
      <w:pPr>
        <w:spacing w:line="500" w:lineRule="exact"/>
        <w:ind w:firstLineChars="200" w:firstLine="560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六、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按照食品安全要求贮存原料。有明确的保存条件和保质期的，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lastRenderedPageBreak/>
        <w:t>应按照保存条件和保质期贮存。保存条件、保质期不明确的及开封后的，应根据食品品种、加工制作方式、包装形式等针对性的确定适宜的保存条件。</w:t>
      </w:r>
    </w:p>
    <w:p w:rsidR="00E25510" w:rsidRDefault="0053486E">
      <w:pPr>
        <w:spacing w:line="50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七、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散装食品：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依据《食品安全法》和《广东省食品药品监督管理局散装食品经营管理规范》等规定，</w:t>
      </w:r>
      <w:r>
        <w:rPr>
          <w:rFonts w:ascii="仿宋" w:eastAsia="仿宋" w:hAnsi="仿宋" w:cs="Courier New" w:hint="eastAsia"/>
          <w:bCs/>
          <w:color w:val="000000" w:themeColor="text1"/>
          <w:sz w:val="28"/>
          <w:szCs w:val="28"/>
        </w:rPr>
        <w:t>应盛装于容器内，并在贮存位置标明食品的名称、生产日期、保质期、生产者名称及联系方式等内容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（供应商提供）</w:t>
      </w:r>
      <w:r>
        <w:rPr>
          <w:rFonts w:ascii="仿宋" w:eastAsia="仿宋" w:hAnsi="仿宋"/>
          <w:color w:val="000000" w:themeColor="text1"/>
          <w:sz w:val="28"/>
          <w:szCs w:val="28"/>
        </w:rPr>
        <w:t>。</w:t>
      </w:r>
    </w:p>
    <w:p w:rsidR="00E25510" w:rsidRDefault="0053486E">
      <w:pPr>
        <w:spacing w:line="500" w:lineRule="exact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八、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用于保存食品的冷藏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或冷冻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设备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，须贴有明显标志，并按标识分类或分柜存放。</w:t>
      </w:r>
    </w:p>
    <w:p w:rsidR="00E25510" w:rsidRDefault="0053486E">
      <w:pPr>
        <w:spacing w:line="50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九、</w:t>
      </w:r>
      <w:r>
        <w:rPr>
          <w:rFonts w:ascii="仿宋" w:eastAsia="仿宋" w:hAnsi="仿宋" w:cs="Times New Roman"/>
          <w:color w:val="000000" w:themeColor="text1"/>
          <w:sz w:val="28"/>
          <w:szCs w:val="28"/>
        </w:rPr>
        <w:t>在专用冷冻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或冷藏设备中存放食品时，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不得生熟混放，不宜堆积或挤压存放，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宜将食品放置在密闭容器内或使用保鲜膜等进行无污染覆盖。</w:t>
      </w:r>
    </w:p>
    <w:p w:rsidR="00E25510" w:rsidRDefault="0053486E" w:rsidP="00CA5D4F">
      <w:pPr>
        <w:pStyle w:val="a3"/>
        <w:spacing w:line="500" w:lineRule="exact"/>
        <w:ind w:firstLineChars="200" w:firstLine="560"/>
        <w:rPr>
          <w:rFonts w:ascii="仿宋" w:eastAsia="仿宋" w:hAnsi="仿宋" w:cs="Times New Roman"/>
          <w:color w:val="000000" w:themeColor="text1"/>
          <w:kern w:val="0"/>
          <w:sz w:val="28"/>
          <w:szCs w:val="28"/>
        </w:rPr>
      </w:pPr>
      <w:r w:rsidRPr="00CA5D4F">
        <w:rPr>
          <w:rFonts w:ascii="华文中宋" w:eastAsia="华文中宋" w:hAnsi="华文中宋" w:cstheme="minorBidi" w:hint="eastAsia"/>
          <w:color w:val="000000" w:themeColor="text1"/>
          <w:sz w:val="28"/>
          <w:szCs w:val="28"/>
        </w:rPr>
        <w:t>十、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肉类、水产、蛋品等易腐食品需及时冷藏储存，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减少食品的温度变化。冷冻贮存食品前，宜分割食品，避免使用时反复解冻、冷冻。</w:t>
      </w:r>
    </w:p>
    <w:p w:rsidR="00E25510" w:rsidRDefault="0053486E">
      <w:pPr>
        <w:overflowPunct w:val="0"/>
        <w:spacing w:line="500" w:lineRule="exact"/>
        <w:ind w:firstLineChars="200" w:firstLine="560"/>
        <w:rPr>
          <w:rFonts w:ascii="仿宋" w:eastAsia="仿宋" w:hAnsi="仿宋" w:cs="Times New Roman"/>
          <w:color w:val="000000" w:themeColor="text1"/>
          <w:kern w:val="0"/>
          <w:sz w:val="28"/>
          <w:szCs w:val="28"/>
        </w:rPr>
      </w:pPr>
      <w:r w:rsidRPr="00CA5D4F">
        <w:rPr>
          <w:rFonts w:ascii="华文中宋" w:eastAsia="华文中宋" w:hAnsi="华文中宋" w:hint="eastAsia"/>
          <w:color w:val="000000" w:themeColor="text1"/>
          <w:sz w:val="28"/>
          <w:szCs w:val="28"/>
        </w:rPr>
        <w:t>十一、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设置纱窗、防鼠网等有效防鼠、防虫、防蝇、防蟑螂设施，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原料</w:t>
      </w:r>
      <w:proofErr w:type="gramStart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贮存区</w:t>
      </w:r>
      <w:proofErr w:type="gramEnd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的出入口的缝隙应采用小于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6mm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的金属隔栅、网罩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等，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门的缝隙应小于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6mm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，必要</w:t>
      </w:r>
      <w:proofErr w:type="gramStart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时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用挡鼠</w:t>
      </w:r>
      <w:proofErr w:type="gramEnd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板，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以防鼠类侵入。不得在仓库内抽烟。定期清扫，保持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原料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仓库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或</w:t>
      </w:r>
      <w:proofErr w:type="gramStart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贮存区</w:t>
      </w:r>
      <w:proofErr w:type="gramEnd"/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清洁卫生。</w:t>
      </w:r>
    </w:p>
    <w:p w:rsidR="00E25510" w:rsidRDefault="002A3100">
      <w:pPr>
        <w:pStyle w:val="a3"/>
        <w:spacing w:line="500" w:lineRule="exact"/>
        <w:ind w:firstLine="420"/>
        <w:rPr>
          <w:rFonts w:ascii="仿宋" w:eastAsia="仿宋" w:hAnsi="仿宋" w:cs="Times New Roman"/>
          <w:color w:val="000000" w:themeColor="text1"/>
          <w:kern w:val="0"/>
          <w:sz w:val="28"/>
          <w:szCs w:val="28"/>
        </w:rPr>
      </w:pPr>
      <w:ins w:id="1" w:author="华艳萍" w:date="2019-09-04T18:41:00Z">
        <w:r>
          <w:rPr>
            <w:rFonts w:ascii="仿宋" w:eastAsia="仿宋" w:hAnsi="仿宋" w:cs="Times New Roman"/>
            <w:noProof/>
            <w:color w:val="000000" w:themeColor="text1"/>
            <w:kern w:val="0"/>
            <w:sz w:val="28"/>
            <w:szCs w:val="28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781050</wp:posOffset>
              </wp:positionH>
              <wp:positionV relativeFrom="paragraph">
                <wp:posOffset>263525</wp:posOffset>
              </wp:positionV>
              <wp:extent cx="828675" cy="952500"/>
              <wp:effectExtent l="0" t="0" r="0" b="0"/>
              <wp:wrapNone/>
              <wp:docPr id="1" name="图片 2" descr="D:\宣传资料\宣传用图\设计用图\局徽、章\市场监管委logo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2" descr="D:\宣传资料\宣传用图\设计用图\局徽、章\市场监管委logo.pn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28675" cy="9525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ins>
    </w:p>
    <w:p w:rsidR="00E25510" w:rsidRDefault="00E25510">
      <w:pPr>
        <w:pStyle w:val="a3"/>
        <w:spacing w:line="500" w:lineRule="exact"/>
        <w:ind w:firstLine="420"/>
        <w:rPr>
          <w:rFonts w:ascii="仿宋" w:eastAsia="仿宋" w:hAnsi="仿宋" w:cs="Times New Roman"/>
          <w:color w:val="000000" w:themeColor="text1"/>
          <w:kern w:val="0"/>
          <w:sz w:val="28"/>
          <w:szCs w:val="28"/>
        </w:rPr>
      </w:pPr>
      <w:bookmarkStart w:id="2" w:name="_GoBack"/>
      <w:bookmarkEnd w:id="2"/>
    </w:p>
    <w:p w:rsidR="00E25510" w:rsidRDefault="002A3100">
      <w:pPr>
        <w:pStyle w:val="a5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ins w:id="3" w:author="华艳萍" w:date="2019-09-04T18:41:00Z">
        <w:r>
          <w:rPr>
            <w:rFonts w:ascii="华文中宋" w:eastAsia="华文中宋" w:hAnsi="华文中宋" w:hint="eastAsia"/>
            <w:b/>
            <w:bCs/>
            <w:color w:val="000000" w:themeColor="text1"/>
            <w:sz w:val="32"/>
            <w:szCs w:val="32"/>
          </w:rPr>
          <w:t xml:space="preserve">      </w:t>
        </w:r>
      </w:ins>
      <w:del w:id="4" w:author="华艳萍" w:date="2019-09-04T18:41:00Z">
        <w:r w:rsidR="0053486E" w:rsidDel="002A3100">
          <w:rPr>
            <w:rFonts w:hint="eastAsia"/>
            <w:noProof/>
            <w:sz w:val="32"/>
            <w:szCs w:val="32"/>
          </w:rPr>
          <w:drawing>
            <wp:inline distT="0" distB="0" distL="114300" distR="114300">
              <wp:extent cx="273685" cy="252095"/>
              <wp:effectExtent l="0" t="0" r="12065" b="14605"/>
              <wp:docPr id="5" name="图片 5" descr="8d2339b036c4d0369f04a54c4fd21c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图片 5" descr="8d2339b036c4d0369f04a54c4fd21c6"/>
                      <pic:cNvPicPr>
                        <a:picLocks noChangeAspect="1"/>
                      </pic:cNvPicPr>
                    </pic:nvPicPr>
                    <pic:blipFill>
                      <a:blip r:embed="rId8" cstate="print"/>
                      <a:srcRect l="6950" t="9878" r="7789" b="1429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73685" cy="2520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r w:rsidR="0053486E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深圳市市场监督管理局</w:t>
      </w:r>
      <w:r w:rsidR="0053486E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编</w:t>
      </w:r>
      <w:r w:rsidR="0053486E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制</w:t>
      </w:r>
    </w:p>
    <w:p w:rsidR="00E25510" w:rsidRDefault="00E25510">
      <w:pPr>
        <w:pStyle w:val="a3"/>
        <w:spacing w:line="500" w:lineRule="exact"/>
        <w:ind w:firstLine="420"/>
        <w:rPr>
          <w:rFonts w:ascii="仿宋" w:eastAsia="仿宋" w:hAnsi="仿宋" w:cs="Times New Roman"/>
          <w:color w:val="000000" w:themeColor="text1"/>
          <w:kern w:val="0"/>
          <w:sz w:val="28"/>
          <w:szCs w:val="28"/>
        </w:rPr>
      </w:pPr>
    </w:p>
    <w:p w:rsidR="00E25510" w:rsidRDefault="00E25510">
      <w:pPr>
        <w:spacing w:line="500" w:lineRule="exact"/>
        <w:jc w:val="center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E25510" w:rsidSect="00E25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6E" w:rsidRDefault="0053486E" w:rsidP="00CA5D4F">
      <w:r>
        <w:separator/>
      </w:r>
    </w:p>
  </w:endnote>
  <w:endnote w:type="continuationSeparator" w:id="0">
    <w:p w:rsidR="0053486E" w:rsidRDefault="0053486E" w:rsidP="00CA5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黒体-簡">
    <w:altName w:val="Arial Unicode MS"/>
    <w:charset w:val="88"/>
    <w:family w:val="auto"/>
    <w:pitch w:val="default"/>
    <w:sig w:usb0="00000000" w:usb1="00000000" w:usb2="00000010" w:usb3="00000000" w:csb0="003E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6E" w:rsidRDefault="0053486E" w:rsidP="00CA5D4F">
      <w:r>
        <w:separator/>
      </w:r>
    </w:p>
  </w:footnote>
  <w:footnote w:type="continuationSeparator" w:id="0">
    <w:p w:rsidR="0053486E" w:rsidRDefault="0053486E" w:rsidP="00CA5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 w:comment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E25"/>
    <w:rsid w:val="00093B25"/>
    <w:rsid w:val="000B6934"/>
    <w:rsid w:val="002A3100"/>
    <w:rsid w:val="00513C04"/>
    <w:rsid w:val="0053486E"/>
    <w:rsid w:val="00886A16"/>
    <w:rsid w:val="00A06F6D"/>
    <w:rsid w:val="00AB614C"/>
    <w:rsid w:val="00B64791"/>
    <w:rsid w:val="00C2468A"/>
    <w:rsid w:val="00CA5D4F"/>
    <w:rsid w:val="00D6739F"/>
    <w:rsid w:val="00DC5E25"/>
    <w:rsid w:val="00E23515"/>
    <w:rsid w:val="00E25510"/>
    <w:rsid w:val="00E43700"/>
    <w:rsid w:val="00F839EC"/>
    <w:rsid w:val="00FC4BCD"/>
    <w:rsid w:val="00FE1454"/>
    <w:rsid w:val="143453EF"/>
    <w:rsid w:val="168B73B0"/>
    <w:rsid w:val="18342012"/>
    <w:rsid w:val="2A3F484A"/>
    <w:rsid w:val="2FC63A07"/>
    <w:rsid w:val="4E633C3F"/>
    <w:rsid w:val="58904A33"/>
    <w:rsid w:val="5D0F554B"/>
    <w:rsid w:val="5E6D4532"/>
    <w:rsid w:val="634720B2"/>
    <w:rsid w:val="65BE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51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25510"/>
    <w:pPr>
      <w:keepNext/>
      <w:keepLines/>
      <w:spacing w:line="360" w:lineRule="auto"/>
      <w:outlineLvl w:val="1"/>
    </w:pPr>
    <w:rPr>
      <w:rFonts w:ascii="黒体-簡" w:eastAsia="黒体-簡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E25510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2551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E25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25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E2551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E25510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25510"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sid w:val="00E25510"/>
    <w:rPr>
      <w:rFonts w:ascii="宋体" w:eastAsia="宋体" w:hAnsi="Courier New" w:cs="Courier New"/>
      <w:kern w:val="2"/>
      <w:sz w:val="21"/>
      <w:szCs w:val="21"/>
    </w:rPr>
  </w:style>
  <w:style w:type="character" w:customStyle="1" w:styleId="2Char">
    <w:name w:val="标题 2 Char"/>
    <w:basedOn w:val="a0"/>
    <w:link w:val="2"/>
    <w:uiPriority w:val="9"/>
    <w:qFormat/>
    <w:rsid w:val="00E25510"/>
    <w:rPr>
      <w:rFonts w:ascii="黒体-簡" w:eastAsia="黒体-簡" w:hAnsiTheme="majorHAnsi" w:cstheme="majorBidi"/>
      <w:kern w:val="2"/>
      <w:sz w:val="24"/>
      <w:szCs w:val="24"/>
    </w:rPr>
  </w:style>
  <w:style w:type="paragraph" w:styleId="a7">
    <w:name w:val="List Paragraph"/>
    <w:basedOn w:val="a"/>
    <w:uiPriority w:val="99"/>
    <w:unhideWhenUsed/>
    <w:rsid w:val="00CA5D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华艳萍</cp:lastModifiedBy>
  <cp:revision>11</cp:revision>
  <dcterms:created xsi:type="dcterms:W3CDTF">2019-02-25T11:48:00Z</dcterms:created>
  <dcterms:modified xsi:type="dcterms:W3CDTF">2019-09-04T10:41:00Z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